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84A86" w14:textId="77777777" w:rsidR="00355E0A" w:rsidRDefault="00D9078C" w:rsidP="007D4620">
      <w:pPr>
        <w:spacing w:after="0"/>
        <w:ind w:right="-49"/>
        <w:contextualSpacing/>
        <w:rPr>
          <w:rFonts w:ascii="Verdana" w:hAnsi="Verdana" w:cs="Tahoma"/>
          <w:b/>
          <w:sz w:val="20"/>
          <w:szCs w:val="20"/>
        </w:rPr>
      </w:pPr>
      <w:commentRangeStart w:id="0"/>
      <w:commentRangeEnd w:id="0"/>
      <w:r>
        <w:rPr>
          <w:rStyle w:val="Odwoaniedokomentarza"/>
        </w:rPr>
        <w:commentReference w:id="0"/>
      </w:r>
    </w:p>
    <w:p w14:paraId="56CFD52A" w14:textId="6B5F6417" w:rsidR="005B099F" w:rsidRPr="003276FC" w:rsidRDefault="005B099F" w:rsidP="005B099F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UMOWA NR   /U  /    /20</w:t>
      </w:r>
      <w:r>
        <w:rPr>
          <w:rFonts w:ascii="Verdana" w:hAnsi="Verdana" w:cs="Tahoma"/>
          <w:b/>
          <w:sz w:val="20"/>
          <w:szCs w:val="20"/>
        </w:rPr>
        <w:t>2</w:t>
      </w:r>
      <w:ins w:id="1" w:author="Juszczyk Dawid" w:date="2024-10-09T12:54:00Z">
        <w:r w:rsidR="0091374A">
          <w:rPr>
            <w:rFonts w:ascii="Verdana" w:hAnsi="Verdana" w:cs="Tahoma"/>
            <w:b/>
            <w:sz w:val="20"/>
            <w:szCs w:val="20"/>
          </w:rPr>
          <w:t>4</w:t>
        </w:r>
      </w:ins>
      <w:del w:id="2" w:author="Juszczyk Dawid" w:date="2024-10-09T12:54:00Z">
        <w:r w:rsidDel="0091374A">
          <w:rPr>
            <w:rFonts w:ascii="Verdana" w:hAnsi="Verdana" w:cs="Tahoma"/>
            <w:b/>
            <w:sz w:val="20"/>
            <w:szCs w:val="20"/>
          </w:rPr>
          <w:delText>3</w:delText>
        </w:r>
      </w:del>
    </w:p>
    <w:p w14:paraId="7E3187F7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D3A1B85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93EA2D8" w14:textId="1F21F438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__.__.20</w:t>
      </w:r>
      <w:r>
        <w:rPr>
          <w:rFonts w:ascii="Verdana" w:hAnsi="Verdana" w:cs="Tahoma"/>
          <w:sz w:val="20"/>
          <w:szCs w:val="20"/>
        </w:rPr>
        <w:t>2</w:t>
      </w:r>
      <w:ins w:id="3" w:author="Juszczyk Dawid" w:date="2024-10-09T12:56:00Z">
        <w:r w:rsidR="0092685E">
          <w:rPr>
            <w:rFonts w:ascii="Verdana" w:hAnsi="Verdana" w:cs="Tahoma"/>
            <w:sz w:val="20"/>
            <w:szCs w:val="20"/>
          </w:rPr>
          <w:t>4</w:t>
        </w:r>
      </w:ins>
      <w:del w:id="4" w:author="Juszczyk Dawid" w:date="2024-10-09T12:56:00Z">
        <w:r w:rsidDel="0092685E">
          <w:rPr>
            <w:rFonts w:ascii="Verdana" w:hAnsi="Verdana" w:cs="Tahoma"/>
            <w:sz w:val="20"/>
            <w:szCs w:val="20"/>
          </w:rPr>
          <w:delText>3</w:delText>
        </w:r>
      </w:del>
      <w:r w:rsidRPr="003276FC">
        <w:rPr>
          <w:rFonts w:ascii="Verdana" w:hAnsi="Verdana" w:cs="Tahoma"/>
          <w:sz w:val="20"/>
          <w:szCs w:val="20"/>
        </w:rPr>
        <w:t xml:space="preserve"> roku w </w:t>
      </w:r>
      <w:r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14:paraId="02FA1708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14:paraId="4F524A39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14:paraId="22F64F04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14:paraId="5E4222EB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2A4282BD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  <w:bookmarkStart w:id="5" w:name="_GoBack"/>
      <w:bookmarkEnd w:id="5"/>
    </w:p>
    <w:p w14:paraId="549E5FAE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5AC979F0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7E57E352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Oddziału Generalnej Dyrekcji Dróg Krajowych i Autostrad w </w:t>
      </w:r>
      <w:r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ul. </w:t>
      </w:r>
      <w:r>
        <w:rPr>
          <w:rFonts w:ascii="Verdana" w:hAnsi="Verdana" w:cs="Tahoma"/>
          <w:sz w:val="20"/>
          <w:szCs w:val="20"/>
        </w:rPr>
        <w:t>Irysowa 2</w:t>
      </w:r>
      <w:r w:rsidRPr="003276FC">
        <w:rPr>
          <w:rFonts w:ascii="Verdana" w:hAnsi="Verdana" w:cs="Tahoma"/>
          <w:sz w:val="20"/>
          <w:szCs w:val="20"/>
        </w:rPr>
        <w:t xml:space="preserve">, </w:t>
      </w:r>
      <w:r>
        <w:rPr>
          <w:rFonts w:ascii="Verdana" w:hAnsi="Verdana" w:cs="Tahoma"/>
          <w:sz w:val="20"/>
          <w:szCs w:val="20"/>
        </w:rPr>
        <w:t>91-857 Łódź</w:t>
      </w:r>
      <w:r w:rsidRPr="003276FC">
        <w:rPr>
          <w:rFonts w:ascii="Verdana" w:hAnsi="Verdana" w:cs="Tahoma"/>
          <w:sz w:val="20"/>
          <w:szCs w:val="20"/>
        </w:rPr>
        <w:t>, REGON 017511575-00</w:t>
      </w:r>
      <w:r>
        <w:rPr>
          <w:rFonts w:ascii="Verdana" w:hAnsi="Verdana" w:cs="Tahoma"/>
          <w:sz w:val="20"/>
          <w:szCs w:val="20"/>
        </w:rPr>
        <w:t>154</w:t>
      </w:r>
      <w:r w:rsidRPr="003276FC">
        <w:rPr>
          <w:rFonts w:ascii="Verdana" w:hAnsi="Verdana" w:cs="Tahoma"/>
          <w:sz w:val="20"/>
          <w:szCs w:val="20"/>
        </w:rPr>
        <w:t xml:space="preserve">, NIP </w:t>
      </w:r>
      <w:r>
        <w:rPr>
          <w:rFonts w:ascii="Verdana" w:hAnsi="Verdana" w:cs="Tahoma"/>
          <w:sz w:val="20"/>
          <w:szCs w:val="20"/>
        </w:rPr>
        <w:t>725-17-13-273</w:t>
      </w:r>
      <w:r w:rsidRPr="003276FC">
        <w:rPr>
          <w:rFonts w:ascii="Verdana" w:hAnsi="Verdana" w:cs="Tahoma"/>
          <w:sz w:val="20"/>
          <w:szCs w:val="20"/>
        </w:rPr>
        <w:t>, w dalszej treści umowy zwaną „Zamawiającym”</w:t>
      </w:r>
    </w:p>
    <w:p w14:paraId="0CB8B9A7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25B6EEB2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14:paraId="75EFF0E3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________________________________________</w:t>
      </w:r>
      <w:r w:rsidRPr="003276FC">
        <w:rPr>
          <w:rFonts w:ascii="Verdana" w:hAnsi="Verdana" w:cs="Tahoma"/>
          <w:sz w:val="20"/>
          <w:szCs w:val="20"/>
        </w:rPr>
        <w:t>, ______________, REGON __________, NIP _____________________________, w dalszej treści umowy zwanym Wykonawcą, w imieniu którego występuje:</w:t>
      </w:r>
    </w:p>
    <w:p w14:paraId="10F92695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149EE2E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4C434290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4B5D5EB6" w14:textId="77777777" w:rsidR="005B099F" w:rsidRPr="003276FC" w:rsidRDefault="005B099F" w:rsidP="005B099F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 </w:t>
      </w:r>
    </w:p>
    <w:p w14:paraId="58074222" w14:textId="672F9A30" w:rsidR="00BD17F6" w:rsidRDefault="008576A3" w:rsidP="008576A3">
      <w:pPr>
        <w:spacing w:before="120"/>
        <w:jc w:val="both"/>
        <w:rPr>
          <w:rFonts w:ascii="Verdana" w:hAnsi="Verdana"/>
          <w:sz w:val="20"/>
          <w:szCs w:val="20"/>
        </w:rPr>
      </w:pPr>
      <w:r w:rsidRPr="008576A3">
        <w:rPr>
          <w:rFonts w:ascii="Verdana" w:hAnsi="Verdana"/>
          <w:sz w:val="20"/>
          <w:szCs w:val="20"/>
        </w:rPr>
        <w:t>Umowa została zawarta zgodnie z Zarządzeniem nr 51 Generalnego Dyrektora Dróg Krajowych i Autostrad  z dnia 23.12.2020 r. w sprawie realizacji</w:t>
      </w:r>
      <w:del w:id="6" w:author="Żatkiewicz Barbara" w:date="2024-10-10T15:07:00Z">
        <w:r w:rsidRPr="008576A3" w:rsidDel="00AD600A">
          <w:rPr>
            <w:rFonts w:ascii="Verdana" w:hAnsi="Verdana"/>
            <w:sz w:val="20"/>
            <w:szCs w:val="20"/>
          </w:rPr>
          <w:delText>,</w:delText>
        </w:r>
      </w:del>
      <w:r w:rsidRPr="008576A3">
        <w:rPr>
          <w:rFonts w:ascii="Verdana" w:hAnsi="Verdana"/>
          <w:sz w:val="20"/>
          <w:szCs w:val="20"/>
        </w:rPr>
        <w:t xml:space="preserve"> przez Generalną Dyrekcję Dróg Krajowych i Autostrad, zamówień publicz</w:t>
      </w:r>
      <w:r>
        <w:rPr>
          <w:rFonts w:ascii="Verdana" w:hAnsi="Verdana"/>
          <w:sz w:val="20"/>
          <w:szCs w:val="20"/>
        </w:rPr>
        <w:t xml:space="preserve">nych o wartości mniejszej niż </w:t>
      </w:r>
      <w:r w:rsidRPr="008576A3">
        <w:rPr>
          <w:rFonts w:ascii="Verdana" w:hAnsi="Verdana"/>
          <w:sz w:val="20"/>
          <w:szCs w:val="20"/>
        </w:rPr>
        <w:t>130 000,00 PLN (netto) oraz wyłączonych spod stos</w:t>
      </w:r>
      <w:r>
        <w:rPr>
          <w:rFonts w:ascii="Verdana" w:hAnsi="Verdana"/>
          <w:sz w:val="20"/>
          <w:szCs w:val="20"/>
        </w:rPr>
        <w:t xml:space="preserve">owania przepisów ustawy z dnia </w:t>
      </w:r>
      <w:r w:rsidRPr="008576A3">
        <w:rPr>
          <w:rFonts w:ascii="Verdana" w:hAnsi="Verdana"/>
          <w:sz w:val="20"/>
          <w:szCs w:val="20"/>
        </w:rPr>
        <w:t>11 września 2019 r. – Prawo zamówień publicznych (Dz.U. 202</w:t>
      </w:r>
      <w:ins w:id="7" w:author="Stefańska Aneta" w:date="2023-10-05T10:39:00Z">
        <w:r w:rsidR="006B289C">
          <w:rPr>
            <w:rFonts w:ascii="Verdana" w:hAnsi="Verdana"/>
            <w:sz w:val="20"/>
            <w:szCs w:val="20"/>
          </w:rPr>
          <w:t>3</w:t>
        </w:r>
      </w:ins>
      <w:del w:id="8" w:author="Stefańska Aneta" w:date="2023-10-05T10:39:00Z">
        <w:r w:rsidRPr="008576A3" w:rsidDel="006B289C">
          <w:rPr>
            <w:rFonts w:ascii="Verdana" w:hAnsi="Verdana"/>
            <w:sz w:val="20"/>
            <w:szCs w:val="20"/>
          </w:rPr>
          <w:delText>2</w:delText>
        </w:r>
      </w:del>
      <w:r w:rsidRPr="008576A3">
        <w:rPr>
          <w:rFonts w:ascii="Verdana" w:hAnsi="Verdana"/>
          <w:sz w:val="20"/>
          <w:szCs w:val="20"/>
        </w:rPr>
        <w:t xml:space="preserve"> poz. </w:t>
      </w:r>
      <w:del w:id="9" w:author="Stefańska Aneta" w:date="2023-10-05T10:39:00Z">
        <w:r w:rsidRPr="008576A3" w:rsidDel="006B289C">
          <w:rPr>
            <w:rFonts w:ascii="Verdana" w:hAnsi="Verdana"/>
            <w:sz w:val="20"/>
            <w:szCs w:val="20"/>
          </w:rPr>
          <w:delText>1710</w:delText>
        </w:r>
      </w:del>
      <w:ins w:id="10" w:author="Stefańska Aneta" w:date="2023-10-05T10:39:00Z">
        <w:r w:rsidR="006B289C">
          <w:rPr>
            <w:rFonts w:ascii="Verdana" w:hAnsi="Verdana"/>
            <w:sz w:val="20"/>
            <w:szCs w:val="20"/>
          </w:rPr>
          <w:t>1605</w:t>
        </w:r>
      </w:ins>
      <w:r w:rsidRPr="008576A3">
        <w:rPr>
          <w:rFonts w:ascii="Verdana" w:hAnsi="Verdana"/>
          <w:sz w:val="20"/>
          <w:szCs w:val="20"/>
        </w:rPr>
        <w:t>.).</w:t>
      </w:r>
    </w:p>
    <w:p w14:paraId="29810046" w14:textId="77777777" w:rsidR="00355E0A" w:rsidRPr="005B099F" w:rsidRDefault="00355E0A" w:rsidP="005B099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F442D0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1</w:t>
      </w:r>
    </w:p>
    <w:p w14:paraId="39B4070B" w14:textId="156D5CFB" w:rsidR="005B099F" w:rsidRPr="007C2CA5" w:rsidRDefault="005B099F" w:rsidP="00E44B8C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7C2CA5">
        <w:rPr>
          <w:rFonts w:ascii="Verdana" w:hAnsi="Verdana" w:cs="ArialMT"/>
          <w:sz w:val="20"/>
          <w:szCs w:val="20"/>
        </w:rPr>
        <w:t>Przedmiotem umowy są</w:t>
      </w:r>
      <w:r w:rsidRPr="007C2CA5">
        <w:rPr>
          <w:rFonts w:ascii="Verdana" w:hAnsi="Verdana"/>
          <w:b/>
          <w:sz w:val="20"/>
          <w:szCs w:val="20"/>
        </w:rPr>
        <w:t xml:space="preserve"> „</w:t>
      </w:r>
      <w:del w:id="11" w:author="Słowińska Dorota" w:date="2024-10-16T10:33:00Z">
        <w:r w:rsidDel="00A47281">
          <w:rPr>
            <w:rFonts w:ascii="Verdana" w:hAnsi="Verdana"/>
            <w:b/>
            <w:sz w:val="20"/>
            <w:szCs w:val="20"/>
          </w:rPr>
          <w:delText xml:space="preserve"> </w:delText>
        </w:r>
      </w:del>
      <w:r w:rsidRPr="007C2CA5">
        <w:rPr>
          <w:rFonts w:ascii="Verdana" w:hAnsi="Verdana"/>
          <w:b/>
          <w:sz w:val="20"/>
          <w:szCs w:val="20"/>
        </w:rPr>
        <w:t>Usługi</w:t>
      </w:r>
      <w:r>
        <w:rPr>
          <w:rFonts w:ascii="Verdana" w:hAnsi="Verdana"/>
          <w:b/>
          <w:sz w:val="20"/>
          <w:szCs w:val="20"/>
        </w:rPr>
        <w:t xml:space="preserve"> kominiarskie i przegląd urządzeń kominowych </w:t>
      </w:r>
      <w:ins w:id="12" w:author="Juszczyk Dawid" w:date="2024-10-16T14:19:00Z">
        <w:r w:rsidR="006D6161">
          <w:rPr>
            <w:rFonts w:ascii="Verdana" w:hAnsi="Verdana"/>
            <w:b/>
            <w:sz w:val="20"/>
            <w:szCs w:val="20"/>
          </w:rPr>
          <w:br/>
        </w:r>
      </w:ins>
      <w:r>
        <w:rPr>
          <w:rFonts w:ascii="Verdana" w:hAnsi="Verdana"/>
          <w:b/>
          <w:sz w:val="20"/>
          <w:szCs w:val="20"/>
        </w:rPr>
        <w:t>w Generalnej Dyrek</w:t>
      </w:r>
      <w:r w:rsidR="00E44B8C">
        <w:rPr>
          <w:rFonts w:ascii="Verdana" w:hAnsi="Verdana"/>
          <w:b/>
          <w:sz w:val="20"/>
          <w:szCs w:val="20"/>
        </w:rPr>
        <w:t xml:space="preserve">cji Dróg Krajowych i Autostrad </w:t>
      </w:r>
      <w:r>
        <w:rPr>
          <w:rFonts w:ascii="Verdana" w:hAnsi="Verdana"/>
          <w:b/>
          <w:sz w:val="20"/>
          <w:szCs w:val="20"/>
        </w:rPr>
        <w:t xml:space="preserve">Oddział w Łodzi z podziałem na </w:t>
      </w:r>
      <w:ins w:id="13" w:author="Juszczyk Dawid" w:date="2024-10-16T13:59:00Z">
        <w:r w:rsidR="00F765A0">
          <w:rPr>
            <w:rFonts w:ascii="Verdana" w:hAnsi="Verdana"/>
            <w:b/>
            <w:sz w:val="20"/>
            <w:szCs w:val="20"/>
          </w:rPr>
          <w:t xml:space="preserve">sześć </w:t>
        </w:r>
      </w:ins>
      <w:commentRangeStart w:id="14"/>
      <w:del w:id="15" w:author="Juszczyk Dawid" w:date="2024-10-16T13:59:00Z">
        <w:r w:rsidDel="00F765A0">
          <w:rPr>
            <w:rFonts w:ascii="Verdana" w:hAnsi="Verdana"/>
            <w:b/>
            <w:sz w:val="20"/>
            <w:szCs w:val="20"/>
          </w:rPr>
          <w:delText>siedem</w:delText>
        </w:r>
        <w:commentRangeEnd w:id="14"/>
        <w:r w:rsidR="00DB3A56" w:rsidDel="00F765A0">
          <w:rPr>
            <w:rStyle w:val="Odwoaniedokomentarza"/>
          </w:rPr>
          <w:commentReference w:id="14"/>
        </w:r>
        <w:r w:rsidDel="00F765A0">
          <w:rPr>
            <w:rFonts w:ascii="Verdana" w:hAnsi="Verdana"/>
            <w:b/>
            <w:sz w:val="20"/>
            <w:szCs w:val="20"/>
          </w:rPr>
          <w:delText xml:space="preserve"> </w:delText>
        </w:r>
      </w:del>
      <w:r>
        <w:rPr>
          <w:rFonts w:ascii="Verdana" w:hAnsi="Verdana"/>
          <w:b/>
          <w:sz w:val="20"/>
          <w:szCs w:val="20"/>
        </w:rPr>
        <w:t>części”:</w:t>
      </w:r>
    </w:p>
    <w:p w14:paraId="4A7F16E6" w14:textId="3406D8A2" w:rsidR="005B099F" w:rsidRPr="005B099F" w:rsidDel="0091374A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del w:id="16" w:author="Juszczyk Dawid" w:date="2024-10-09T12:54:00Z"/>
          <w:rFonts w:ascii="Verdana" w:hAnsi="Verdana"/>
          <w:sz w:val="20"/>
          <w:szCs w:val="20"/>
        </w:rPr>
      </w:pPr>
      <w:del w:id="17" w:author="Juszczyk Dawid" w:date="2024-10-09T12:54:00Z">
        <w:r w:rsidRPr="005B099F" w:rsidDel="0091374A">
          <w:rPr>
            <w:rFonts w:ascii="Verdana" w:hAnsi="Verdana"/>
            <w:sz w:val="20"/>
            <w:szCs w:val="20"/>
          </w:rPr>
          <w:delText>Część I – Rejon w Kutnie,</w:delText>
        </w:r>
      </w:del>
    </w:p>
    <w:p w14:paraId="089E5099" w14:textId="77777777" w:rsidR="005B099F" w:rsidRP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 w:rsidRPr="005B099F">
        <w:rPr>
          <w:rFonts w:ascii="Verdana" w:hAnsi="Verdana"/>
          <w:sz w:val="20"/>
          <w:szCs w:val="20"/>
        </w:rPr>
        <w:t>Część I</w:t>
      </w:r>
      <w:del w:id="18" w:author="Juszczyk Dawid" w:date="2024-10-09T12:55:00Z">
        <w:r w:rsidRPr="005B099F" w:rsidDel="0091374A">
          <w:rPr>
            <w:rFonts w:ascii="Verdana" w:hAnsi="Verdana"/>
            <w:sz w:val="20"/>
            <w:szCs w:val="20"/>
          </w:rPr>
          <w:delText>I</w:delText>
        </w:r>
      </w:del>
      <w:r w:rsidRPr="005B099F">
        <w:rPr>
          <w:rFonts w:ascii="Verdana" w:hAnsi="Verdana"/>
          <w:sz w:val="20"/>
          <w:szCs w:val="20"/>
        </w:rPr>
        <w:t xml:space="preserve"> – Rejon Autostradowy w Łowiczu,</w:t>
      </w:r>
    </w:p>
    <w:p w14:paraId="3C86A54B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 w:rsidRPr="005B099F">
        <w:rPr>
          <w:rFonts w:ascii="Verdana" w:hAnsi="Verdana"/>
          <w:sz w:val="20"/>
          <w:szCs w:val="20"/>
        </w:rPr>
        <w:t>Część II</w:t>
      </w:r>
      <w:del w:id="19" w:author="Juszczyk Dawid" w:date="2024-10-09T12:55:00Z">
        <w:r w:rsidRPr="005B099F" w:rsidDel="0091374A">
          <w:rPr>
            <w:rFonts w:ascii="Verdana" w:hAnsi="Verdana"/>
            <w:sz w:val="20"/>
            <w:szCs w:val="20"/>
          </w:rPr>
          <w:delText>I</w:delText>
        </w:r>
      </w:del>
      <w:r w:rsidRPr="005B099F">
        <w:rPr>
          <w:rFonts w:ascii="Verdana" w:hAnsi="Verdana"/>
          <w:sz w:val="20"/>
          <w:szCs w:val="20"/>
        </w:rPr>
        <w:t xml:space="preserve"> – Rejon w Opocznie</w:t>
      </w:r>
      <w:r>
        <w:rPr>
          <w:rFonts w:ascii="Verdana" w:hAnsi="Verdana"/>
          <w:sz w:val="20"/>
          <w:szCs w:val="20"/>
        </w:rPr>
        <w:t>,</w:t>
      </w:r>
    </w:p>
    <w:p w14:paraId="1480126E" w14:textId="2FADF424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ins w:id="20" w:author="Juszczyk Dawid" w:date="2024-10-09T12:55:00Z">
        <w:r w:rsidR="0091374A">
          <w:rPr>
            <w:rFonts w:ascii="Verdana" w:hAnsi="Verdana"/>
            <w:sz w:val="20"/>
            <w:szCs w:val="20"/>
          </w:rPr>
          <w:t>III</w:t>
        </w:r>
      </w:ins>
      <w:del w:id="21" w:author="Juszczyk Dawid" w:date="2024-10-09T12:55:00Z">
        <w:r w:rsidDel="0091374A">
          <w:rPr>
            <w:rFonts w:ascii="Verdana" w:hAnsi="Verdana"/>
            <w:sz w:val="20"/>
            <w:szCs w:val="20"/>
          </w:rPr>
          <w:delText>IV</w:delText>
        </w:r>
      </w:del>
      <w:r>
        <w:rPr>
          <w:rFonts w:ascii="Verdana" w:hAnsi="Verdana"/>
          <w:sz w:val="20"/>
          <w:szCs w:val="20"/>
        </w:rPr>
        <w:t xml:space="preserve"> – Rejon w Radomsku,</w:t>
      </w:r>
    </w:p>
    <w:p w14:paraId="104FB3D2" w14:textId="3F7BDDD3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ins w:id="22" w:author="Juszczyk Dawid" w:date="2024-10-09T12:55:00Z">
        <w:r w:rsidR="0091374A">
          <w:rPr>
            <w:rFonts w:ascii="Verdana" w:hAnsi="Verdana"/>
            <w:sz w:val="20"/>
            <w:szCs w:val="20"/>
          </w:rPr>
          <w:t>I</w:t>
        </w:r>
      </w:ins>
      <w:r>
        <w:rPr>
          <w:rFonts w:ascii="Verdana" w:hAnsi="Verdana"/>
          <w:sz w:val="20"/>
          <w:szCs w:val="20"/>
        </w:rPr>
        <w:t>V – Rejon w Wieluniu,</w:t>
      </w:r>
    </w:p>
    <w:p w14:paraId="5CB2390F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</w:t>
      </w:r>
      <w:del w:id="23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– Oddział  w Łodzi,</w:t>
      </w:r>
    </w:p>
    <w:p w14:paraId="3C43D003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</w:t>
      </w:r>
      <w:del w:id="24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– Centrum Zarządzania Ruchem w Sosnowcu (Stryków).</w:t>
      </w:r>
    </w:p>
    <w:p w14:paraId="108FDB95" w14:textId="77777777" w:rsidR="00072F0F" w:rsidRPr="00072F0F" w:rsidRDefault="00072F0F" w:rsidP="00072F0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9E7AA75" w14:textId="6DC86FC7" w:rsidR="005B099F" w:rsidRPr="00893714" w:rsidRDefault="005B099F" w:rsidP="00A4728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 w:rsidRPr="00893714">
        <w:rPr>
          <w:rFonts w:ascii="Verdana" w:hAnsi="Verdana" w:cstheme="minorHAnsi"/>
          <w:sz w:val="20"/>
          <w:szCs w:val="20"/>
        </w:rPr>
        <w:t xml:space="preserve">Wykonawca zobowiązuje się świadczyć </w:t>
      </w:r>
      <w:r w:rsidRPr="00893714">
        <w:rPr>
          <w:rFonts w:ascii="Verdana" w:eastAsia="Times New Roman" w:hAnsi="Verdana" w:cstheme="minorHAnsi"/>
          <w:sz w:val="20"/>
          <w:szCs w:val="20"/>
        </w:rPr>
        <w:t xml:space="preserve">usługi kominiarskie oraz przeprowadzić roczny przegląd urządzeń </w:t>
      </w:r>
      <w:r w:rsidRPr="00893714">
        <w:rPr>
          <w:rFonts w:ascii="Verdana" w:hAnsi="Verdana" w:cstheme="minorHAnsi"/>
          <w:sz w:val="20"/>
          <w:szCs w:val="20"/>
        </w:rPr>
        <w:t xml:space="preserve">kominowych – kominów dymowych, wentylacyjnych </w:t>
      </w:r>
      <w:r>
        <w:rPr>
          <w:rFonts w:ascii="Verdana" w:hAnsi="Verdana" w:cstheme="minorHAnsi"/>
          <w:sz w:val="20"/>
          <w:szCs w:val="20"/>
        </w:rPr>
        <w:br/>
      </w:r>
      <w:r w:rsidRPr="00893714">
        <w:rPr>
          <w:rFonts w:ascii="Verdana" w:hAnsi="Verdana" w:cstheme="minorHAnsi"/>
          <w:sz w:val="20"/>
          <w:szCs w:val="20"/>
        </w:rPr>
        <w:lastRenderedPageBreak/>
        <w:t>i spalinowych w budynkach będących w zarządzie Generalnej Dyrekcji Dróg Krajowych i Autostrad Oddział w Łodzi zgodnie z</w:t>
      </w:r>
      <w:del w:id="25" w:author="Słowińska Dorota" w:date="2024-10-16T13:21:00Z">
        <w:r w:rsidRPr="00893714" w:rsidDel="00DB3A56">
          <w:rPr>
            <w:rFonts w:ascii="Verdana" w:hAnsi="Verdana" w:cstheme="minorHAnsi"/>
            <w:sz w:val="20"/>
            <w:szCs w:val="20"/>
          </w:rPr>
          <w:delText xml:space="preserve"> </w:delText>
        </w:r>
      </w:del>
      <w:r w:rsidRPr="00893714">
        <w:rPr>
          <w:rFonts w:ascii="Verdana" w:hAnsi="Verdana" w:cstheme="minorHAnsi"/>
          <w:sz w:val="20"/>
          <w:szCs w:val="20"/>
        </w:rPr>
        <w:t xml:space="preserve"> art. 62 ustawy z dnia 7 lipca 1994 r. Prawo budowlane</w:t>
      </w:r>
      <w:ins w:id="26" w:author="Słowińska Dorota" w:date="2024-10-16T10:29:00Z">
        <w:r w:rsidR="007A1CA4">
          <w:rPr>
            <w:rFonts w:ascii="Verdana" w:hAnsi="Verdana" w:cstheme="minorHAnsi"/>
            <w:sz w:val="20"/>
            <w:szCs w:val="20"/>
          </w:rPr>
          <w:t xml:space="preserve"> (</w:t>
        </w:r>
        <w:r w:rsidR="007A1CA4" w:rsidRPr="007A1CA4">
          <w:rPr>
            <w:rFonts w:ascii="Verdana" w:hAnsi="Verdana" w:cstheme="minorHAnsi"/>
            <w:sz w:val="20"/>
            <w:szCs w:val="20"/>
          </w:rPr>
          <w:t>Dz.U. z 2024 r. poz. 725</w:t>
        </w:r>
        <w:r w:rsidR="007A1CA4">
          <w:rPr>
            <w:rFonts w:ascii="Verdana" w:hAnsi="Verdana" w:cstheme="minorHAnsi"/>
            <w:sz w:val="20"/>
            <w:szCs w:val="20"/>
          </w:rPr>
          <w:t>)</w:t>
        </w:r>
      </w:ins>
      <w:r w:rsidRPr="00893714">
        <w:rPr>
          <w:rFonts w:ascii="Verdana" w:hAnsi="Verdana" w:cstheme="minorHAnsi"/>
          <w:sz w:val="20"/>
          <w:szCs w:val="20"/>
        </w:rPr>
        <w:t>;</w:t>
      </w:r>
      <w:del w:id="27" w:author="Słowińska Dorota" w:date="2024-10-16T10:29:00Z">
        <w:r w:rsidRPr="00893714" w:rsidDel="007A1CA4">
          <w:rPr>
            <w:rFonts w:ascii="Verdana" w:hAnsi="Verdana" w:cstheme="minorHAnsi"/>
            <w:sz w:val="20"/>
            <w:szCs w:val="20"/>
          </w:rPr>
          <w:delText xml:space="preserve"> Dz.U. z 2023 r. poz. 553</w:delText>
        </w:r>
      </w:del>
      <w:r w:rsidRPr="00893714">
        <w:rPr>
          <w:rFonts w:ascii="Verdana" w:eastAsia="Times New Roman" w:hAnsi="Verdana" w:cstheme="minorHAnsi"/>
          <w:sz w:val="20"/>
          <w:szCs w:val="20"/>
        </w:rPr>
        <w:t xml:space="preserve"> </w:t>
      </w:r>
      <w:r w:rsidRPr="00893714">
        <w:rPr>
          <w:rFonts w:ascii="Verdana" w:hAnsi="Verdana" w:cstheme="minorHAnsi"/>
          <w:sz w:val="20"/>
          <w:szCs w:val="20"/>
        </w:rPr>
        <w:t xml:space="preserve"> i § 34 Rozporządzenia Ministra Spraw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893714">
        <w:rPr>
          <w:rFonts w:ascii="Verdana" w:hAnsi="Verdana" w:cstheme="minorHAnsi"/>
          <w:sz w:val="20"/>
          <w:szCs w:val="20"/>
        </w:rPr>
        <w:t xml:space="preserve">Wewnętrznych i Administracji z dnia </w:t>
      </w:r>
      <w:ins w:id="28" w:author="Słowińska Dorota" w:date="2024-10-16T10:31:00Z">
        <w:r w:rsidR="00A47281" w:rsidRPr="00A47281">
          <w:rPr>
            <w:rFonts w:ascii="Verdana" w:hAnsi="Verdana" w:cstheme="minorHAnsi"/>
            <w:sz w:val="20"/>
            <w:szCs w:val="20"/>
          </w:rPr>
          <w:t>7 czerwca 2010 r.</w:t>
        </w:r>
        <w:r w:rsidR="00A47281" w:rsidRPr="00A47281" w:rsidDel="00A47281">
          <w:rPr>
            <w:rFonts w:ascii="Verdana" w:hAnsi="Verdana" w:cstheme="minorHAnsi"/>
            <w:sz w:val="20"/>
            <w:szCs w:val="20"/>
          </w:rPr>
          <w:t xml:space="preserve"> </w:t>
        </w:r>
      </w:ins>
      <w:del w:id="29" w:author="Słowińska Dorota" w:date="2024-10-16T10:31:00Z">
        <w:r w:rsidRPr="00893714" w:rsidDel="00A47281">
          <w:rPr>
            <w:rFonts w:ascii="Verdana" w:hAnsi="Verdana" w:cstheme="minorHAnsi"/>
            <w:sz w:val="20"/>
            <w:szCs w:val="20"/>
          </w:rPr>
          <w:delText xml:space="preserve">21 marca 2023 r. </w:delText>
        </w:r>
      </w:del>
      <w:r w:rsidRPr="00893714">
        <w:rPr>
          <w:rFonts w:ascii="Verdana" w:hAnsi="Verdana" w:cstheme="minorHAnsi"/>
          <w:sz w:val="20"/>
          <w:szCs w:val="20"/>
        </w:rPr>
        <w:t xml:space="preserve">w sprawie ochrony przeciwpożarowej budynków, innych obiektów budowlanych i terenów </w:t>
      </w:r>
      <w:ins w:id="30" w:author="Słowińska Dorota" w:date="2024-10-16T10:32:00Z">
        <w:r w:rsidR="00A47281">
          <w:rPr>
            <w:rFonts w:ascii="Verdana" w:hAnsi="Verdana" w:cstheme="minorHAnsi"/>
            <w:sz w:val="20"/>
            <w:szCs w:val="20"/>
          </w:rPr>
          <w:t>(</w:t>
        </w:r>
      </w:ins>
      <w:r w:rsidRPr="00893714">
        <w:rPr>
          <w:rFonts w:ascii="Verdana" w:hAnsi="Verdana" w:cstheme="minorHAnsi"/>
          <w:sz w:val="20"/>
          <w:szCs w:val="20"/>
        </w:rPr>
        <w:t>Dz. U. z 2023 r. poz. 822</w:t>
      </w:r>
      <w:ins w:id="31" w:author="Słowińska Dorota" w:date="2024-10-16T10:32:00Z">
        <w:r w:rsidR="00A47281">
          <w:rPr>
            <w:rFonts w:ascii="Verdana" w:hAnsi="Verdana" w:cstheme="minorHAnsi"/>
            <w:sz w:val="20"/>
            <w:szCs w:val="20"/>
          </w:rPr>
          <w:t>)</w:t>
        </w:r>
      </w:ins>
      <w:r w:rsidRPr="00893714">
        <w:rPr>
          <w:rFonts w:ascii="Verdana" w:hAnsi="Verdana" w:cstheme="minorHAnsi"/>
          <w:sz w:val="20"/>
          <w:szCs w:val="20"/>
        </w:rPr>
        <w:t xml:space="preserve">. </w:t>
      </w:r>
    </w:p>
    <w:p w14:paraId="1262D8AD" w14:textId="23CD0E0D" w:rsidR="005B099F" w:rsidRPr="00893714" w:rsidRDefault="005B099F" w:rsidP="00462881">
      <w:pPr>
        <w:pStyle w:val="Akapitzlist"/>
        <w:numPr>
          <w:ilvl w:val="0"/>
          <w:numId w:val="2"/>
        </w:numPr>
        <w:tabs>
          <w:tab w:val="left" w:pos="9498"/>
        </w:tabs>
        <w:spacing w:after="21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93714">
        <w:rPr>
          <w:rFonts w:ascii="Verdana" w:hAnsi="Verdana" w:cstheme="minorHAnsi"/>
          <w:sz w:val="20"/>
          <w:szCs w:val="20"/>
        </w:rPr>
        <w:t>Wykonawca zobowiązuje się do przeprowadzenia przeglądu i czyszczenia urządzeń kominowych w nieprzekraczalnym terminie wskazanym w Opisie Przedmiotu Zamówienia</w:t>
      </w:r>
      <w:ins w:id="32" w:author="Słowińska Dorota" w:date="2024-10-16T10:36:00Z">
        <w:r w:rsidR="00A47281">
          <w:rPr>
            <w:rFonts w:ascii="Verdana" w:hAnsi="Verdana" w:cstheme="minorHAnsi"/>
            <w:sz w:val="20"/>
            <w:szCs w:val="20"/>
          </w:rPr>
          <w:t>, dla każdej lokalizacji,</w:t>
        </w:r>
      </w:ins>
      <w:r w:rsidRPr="00893714">
        <w:rPr>
          <w:rFonts w:ascii="Verdana" w:hAnsi="Verdana" w:cstheme="minorHAnsi"/>
          <w:sz w:val="20"/>
          <w:szCs w:val="20"/>
        </w:rPr>
        <w:t xml:space="preserve"> </w:t>
      </w:r>
      <w:r w:rsidRPr="00893714">
        <w:rPr>
          <w:rFonts w:ascii="Verdana" w:hAnsi="Verdana" w:cstheme="minorHAnsi"/>
          <w:b/>
          <w:sz w:val="20"/>
          <w:szCs w:val="20"/>
          <w:u w:val="single"/>
        </w:rPr>
        <w:t>bez wcześniejszego powiadomienia ze strony Zamawiającego</w:t>
      </w:r>
      <w:ins w:id="33" w:author="Słowińska Dorota" w:date="2024-10-16T11:13:00Z">
        <w:del w:id="34" w:author="Słowińska Dorota [2]" w:date="2024-10-23T10:29:00Z">
          <w:r w:rsidR="003F636D" w:rsidDel="004023FD">
            <w:rPr>
              <w:rFonts w:ascii="Verdana" w:hAnsi="Verdana" w:cstheme="minorHAnsi"/>
              <w:sz w:val="20"/>
              <w:szCs w:val="20"/>
            </w:rPr>
            <w:delText xml:space="preserve">, z </w:delText>
          </w:r>
          <w:commentRangeStart w:id="35"/>
          <w:r w:rsidR="003F636D" w:rsidDel="004023FD">
            <w:rPr>
              <w:rFonts w:ascii="Verdana" w:hAnsi="Verdana" w:cstheme="minorHAnsi"/>
              <w:sz w:val="20"/>
              <w:szCs w:val="20"/>
            </w:rPr>
            <w:delText>zastrzeżeniem</w:delText>
          </w:r>
        </w:del>
      </w:ins>
      <w:commentRangeEnd w:id="35"/>
      <w:r w:rsidR="004023FD">
        <w:rPr>
          <w:rStyle w:val="Odwoaniedokomentarza"/>
        </w:rPr>
        <w:commentReference w:id="35"/>
      </w:r>
      <w:ins w:id="36" w:author="Słowińska Dorota" w:date="2024-10-16T11:13:00Z">
        <w:del w:id="37" w:author="Słowińska Dorota [2]" w:date="2024-10-23T10:29:00Z">
          <w:r w:rsidR="003F636D" w:rsidDel="004023FD">
            <w:rPr>
              <w:rFonts w:ascii="Verdana" w:hAnsi="Verdana" w:cstheme="minorHAnsi"/>
              <w:sz w:val="20"/>
              <w:szCs w:val="20"/>
            </w:rPr>
            <w:delText xml:space="preserve"> ust. 4.</w:delText>
          </w:r>
        </w:del>
      </w:ins>
      <w:del w:id="38" w:author="Słowińska Dorota" w:date="2024-10-16T11:13:00Z">
        <w:r w:rsidRPr="00893714" w:rsidDel="003F636D">
          <w:rPr>
            <w:rFonts w:ascii="Verdana" w:hAnsi="Verdana" w:cstheme="minorHAnsi"/>
            <w:b/>
            <w:sz w:val="20"/>
            <w:szCs w:val="20"/>
          </w:rPr>
          <w:delText>.</w:delText>
        </w:r>
      </w:del>
    </w:p>
    <w:p w14:paraId="751F2A3A" w14:textId="5D742049" w:rsidR="005B099F" w:rsidRPr="00893714" w:rsidDel="00BB0768" w:rsidRDefault="005B099F" w:rsidP="00462881">
      <w:pPr>
        <w:pStyle w:val="Akapitzlist"/>
        <w:numPr>
          <w:ilvl w:val="0"/>
          <w:numId w:val="2"/>
        </w:numPr>
        <w:spacing w:after="21" w:line="360" w:lineRule="auto"/>
        <w:ind w:left="284" w:hanging="284"/>
        <w:jc w:val="both"/>
        <w:rPr>
          <w:del w:id="39" w:author="Juszczyk Dawid" w:date="2024-10-16T14:37:00Z"/>
          <w:rFonts w:ascii="Verdana" w:hAnsi="Verdana" w:cstheme="minorHAnsi"/>
          <w:sz w:val="20"/>
          <w:szCs w:val="20"/>
        </w:rPr>
      </w:pPr>
      <w:del w:id="40" w:author="Juszczyk Dawid" w:date="2024-10-16T14:37:00Z">
        <w:r w:rsidDel="00BB0768">
          <w:rPr>
            <w:rFonts w:ascii="Verdana" w:hAnsi="Verdana" w:cstheme="minorHAnsi"/>
            <w:sz w:val="20"/>
            <w:szCs w:val="20"/>
          </w:rPr>
          <w:delText xml:space="preserve">W lokalizacjach, </w:delText>
        </w:r>
        <w:commentRangeStart w:id="41"/>
        <w:r w:rsidDel="00BB0768">
          <w:rPr>
            <w:rFonts w:ascii="Verdana" w:hAnsi="Verdana" w:cstheme="minorHAnsi"/>
            <w:sz w:val="20"/>
            <w:szCs w:val="20"/>
          </w:rPr>
          <w:delText xml:space="preserve">w których </w:delText>
        </w:r>
        <w:r w:rsidRPr="00893714" w:rsidDel="00BB0768">
          <w:rPr>
            <w:rFonts w:ascii="Verdana" w:hAnsi="Verdana" w:cstheme="minorHAnsi"/>
            <w:sz w:val="20"/>
            <w:szCs w:val="20"/>
          </w:rPr>
          <w:delText xml:space="preserve">data ważności przeglądu </w:delText>
        </w:r>
      </w:del>
      <w:del w:id="42" w:author="Juszczyk Dawid" w:date="2024-10-09T13:53:00Z">
        <w:r w:rsidRPr="00893714" w:rsidDel="00D9078C">
          <w:rPr>
            <w:rFonts w:ascii="Verdana" w:hAnsi="Verdana" w:cstheme="minorHAnsi"/>
            <w:sz w:val="20"/>
            <w:szCs w:val="20"/>
          </w:rPr>
          <w:delText xml:space="preserve"> </w:delText>
        </w:r>
      </w:del>
      <w:del w:id="43" w:author="Juszczyk Dawid" w:date="2024-10-16T14:37:00Z">
        <w:r w:rsidRPr="00893714" w:rsidDel="00BB0768">
          <w:rPr>
            <w:rFonts w:ascii="Verdana" w:hAnsi="Verdana" w:cstheme="minorHAnsi"/>
            <w:sz w:val="20"/>
            <w:szCs w:val="20"/>
          </w:rPr>
          <w:delText>upłynęła</w:delText>
        </w:r>
        <w:commentRangeEnd w:id="41"/>
        <w:r w:rsidR="00A47281" w:rsidDel="00BB0768">
          <w:rPr>
            <w:rStyle w:val="Odwoaniedokomentarza"/>
          </w:rPr>
          <w:commentReference w:id="41"/>
        </w:r>
      </w:del>
      <w:ins w:id="44" w:author="Słowińska Dorota" w:date="2024-10-16T10:37:00Z">
        <w:del w:id="45" w:author="Juszczyk Dawid" w:date="2024-10-16T14:37:00Z">
          <w:r w:rsidR="00A47281" w:rsidDel="00BB0768">
            <w:rPr>
              <w:rFonts w:ascii="Verdana" w:hAnsi="Verdana" w:cstheme="minorHAnsi"/>
              <w:sz w:val="20"/>
              <w:szCs w:val="20"/>
            </w:rPr>
            <w:delText>,</w:delText>
          </w:r>
        </w:del>
      </w:ins>
      <w:del w:id="46" w:author="Juszczyk Dawid" w:date="2024-10-16T14:37:00Z">
        <w:r w:rsidRPr="00893714" w:rsidDel="00BB0768">
          <w:rPr>
            <w:rFonts w:ascii="Verdana" w:hAnsi="Verdana" w:cstheme="minorHAnsi"/>
            <w:sz w:val="20"/>
            <w:szCs w:val="20"/>
          </w:rPr>
          <w:delText xml:space="preserve"> Wykonawca zobowiązany jest dokonać przeglądu w terminie </w:delText>
        </w:r>
      </w:del>
      <w:del w:id="47" w:author="Juszczyk Dawid" w:date="2024-10-09T13:53:00Z">
        <w:r w:rsidRPr="00893714" w:rsidDel="00D9078C">
          <w:rPr>
            <w:rFonts w:ascii="Verdana" w:hAnsi="Verdana" w:cstheme="minorHAnsi"/>
            <w:sz w:val="20"/>
            <w:szCs w:val="20"/>
          </w:rPr>
          <w:delText>30</w:delText>
        </w:r>
      </w:del>
      <w:del w:id="48" w:author="Juszczyk Dawid" w:date="2024-10-16T14:37:00Z">
        <w:r w:rsidRPr="00893714" w:rsidDel="00BB0768">
          <w:rPr>
            <w:rFonts w:ascii="Verdana" w:hAnsi="Verdana" w:cstheme="minorHAnsi"/>
            <w:sz w:val="20"/>
            <w:szCs w:val="20"/>
          </w:rPr>
          <w:delText xml:space="preserve"> dni od</w:delText>
        </w:r>
        <w:r w:rsidR="00072F0F" w:rsidDel="00BB0768">
          <w:rPr>
            <w:rFonts w:ascii="Verdana" w:hAnsi="Verdana" w:cstheme="minorHAnsi"/>
            <w:sz w:val="20"/>
            <w:szCs w:val="20"/>
          </w:rPr>
          <w:delText xml:space="preserve"> zawarcia</w:delText>
        </w:r>
        <w:r w:rsidR="00B270DF" w:rsidDel="00BB0768">
          <w:rPr>
            <w:rFonts w:ascii="Verdana" w:hAnsi="Verdana" w:cstheme="minorHAnsi"/>
            <w:sz w:val="20"/>
            <w:szCs w:val="20"/>
          </w:rPr>
          <w:delText xml:space="preserve"> U</w:delText>
        </w:r>
        <w:r w:rsidRPr="00893714" w:rsidDel="00BB0768">
          <w:rPr>
            <w:rFonts w:ascii="Verdana" w:hAnsi="Verdana" w:cstheme="minorHAnsi"/>
            <w:sz w:val="20"/>
            <w:szCs w:val="20"/>
          </w:rPr>
          <w:delText>mowy.</w:delText>
        </w:r>
      </w:del>
    </w:p>
    <w:p w14:paraId="47A3FAEA" w14:textId="3115A413" w:rsidR="005B099F" w:rsidRDefault="005B099F" w:rsidP="00462881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93714">
        <w:rPr>
          <w:rFonts w:ascii="Verdana" w:hAnsi="Verdana"/>
          <w:sz w:val="20"/>
          <w:szCs w:val="20"/>
        </w:rPr>
        <w:t>Przeglądy techniczne i usługi kominiarskie będą się od</w:t>
      </w:r>
      <w:r>
        <w:rPr>
          <w:rFonts w:ascii="Verdana" w:hAnsi="Verdana"/>
          <w:sz w:val="20"/>
          <w:szCs w:val="20"/>
        </w:rPr>
        <w:t xml:space="preserve">bywały w dniach roboczych tj.: </w:t>
      </w:r>
      <w:r w:rsidRPr="00893714">
        <w:rPr>
          <w:rFonts w:ascii="Verdana" w:hAnsi="Verdana"/>
          <w:sz w:val="20"/>
          <w:szCs w:val="20"/>
        </w:rPr>
        <w:t xml:space="preserve">od poniedziałku do piątku w godzinach od 8:00 </w:t>
      </w:r>
      <w:del w:id="49" w:author="Słowińska Dorota" w:date="2024-10-16T10:38:00Z">
        <w:r w:rsidRPr="00893714" w:rsidDel="00A47281">
          <w:rPr>
            <w:rFonts w:ascii="Verdana" w:hAnsi="Verdana"/>
            <w:sz w:val="20"/>
            <w:szCs w:val="20"/>
          </w:rPr>
          <w:delText xml:space="preserve"> </w:delText>
        </w:r>
      </w:del>
      <w:r w:rsidRPr="00893714">
        <w:rPr>
          <w:rFonts w:ascii="Verdana" w:hAnsi="Verdana"/>
          <w:sz w:val="20"/>
          <w:szCs w:val="20"/>
        </w:rPr>
        <w:t>do 15:00.</w:t>
      </w:r>
    </w:p>
    <w:p w14:paraId="78DDC8FB" w14:textId="77777777" w:rsidR="00355E0A" w:rsidRPr="005B099F" w:rsidRDefault="00355E0A" w:rsidP="00355E0A">
      <w:pPr>
        <w:tabs>
          <w:tab w:val="left" w:pos="426"/>
        </w:tabs>
        <w:suppressAutoHyphens/>
        <w:autoSpaceDE w:val="0"/>
        <w:spacing w:after="0"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6F744D8D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2</w:t>
      </w:r>
    </w:p>
    <w:p w14:paraId="5BD00A8A" w14:textId="77777777" w:rsidR="005B099F" w:rsidRPr="004023FD" w:rsidRDefault="005B099F" w:rsidP="004023FD">
      <w:pPr>
        <w:spacing w:line="360" w:lineRule="auto"/>
        <w:ind w:left="360"/>
        <w:rPr>
          <w:rFonts w:ascii="Verdana" w:hAnsi="Verdana"/>
          <w:sz w:val="20"/>
          <w:szCs w:val="20"/>
          <w:rPrChange w:id="50" w:author="Słowińska Dorota [3]" w:date="2024-10-23T10:31:00Z">
            <w:rPr/>
          </w:rPrChange>
        </w:rPr>
        <w:pPrChange w:id="51" w:author="Słowińska Dorota [3]" w:date="2024-10-23T10:31:00Z">
          <w:pPr>
            <w:pStyle w:val="Akapitzlist"/>
            <w:numPr>
              <w:numId w:val="5"/>
            </w:numPr>
            <w:spacing w:line="360" w:lineRule="auto"/>
            <w:ind w:hanging="360"/>
          </w:pPr>
        </w:pPrChange>
      </w:pPr>
      <w:r w:rsidRPr="004023FD">
        <w:rPr>
          <w:rFonts w:ascii="Verdana" w:hAnsi="Verdana"/>
          <w:sz w:val="20"/>
          <w:szCs w:val="20"/>
          <w:rPrChange w:id="52" w:author="Słowińska Dorota [3]" w:date="2024-10-23T10:31:00Z">
            <w:rPr/>
          </w:rPrChange>
        </w:rPr>
        <w:t>Termin realizacji przedmiotu umowy:</w:t>
      </w:r>
    </w:p>
    <w:p w14:paraId="573134C3" w14:textId="3E4215D2" w:rsidR="005B099F" w:rsidDel="0091374A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del w:id="53" w:author="Juszczyk Dawid" w:date="2024-10-09T12:55:00Z"/>
          <w:rFonts w:ascii="Verdana" w:hAnsi="Verdana"/>
          <w:sz w:val="20"/>
          <w:szCs w:val="20"/>
        </w:rPr>
      </w:pPr>
      <w:del w:id="54" w:author="Juszczyk Dawid" w:date="2024-10-09T12:55:00Z">
        <w:r w:rsidDel="0091374A">
          <w:rPr>
            <w:rFonts w:ascii="Verdana" w:hAnsi="Verdana"/>
            <w:sz w:val="20"/>
            <w:szCs w:val="20"/>
          </w:rPr>
          <w:delText>Część I -  do 15.11.2023 r.</w:delText>
        </w:r>
      </w:del>
    </w:p>
    <w:p w14:paraId="15C1F482" w14:textId="6CF8334F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</w:t>
      </w:r>
      <w:del w:id="55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</w:t>
      </w:r>
      <w:ins w:id="56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r>
        <w:rPr>
          <w:rFonts w:ascii="Verdana" w:hAnsi="Verdana"/>
          <w:sz w:val="20"/>
          <w:szCs w:val="20"/>
        </w:rPr>
        <w:t xml:space="preserve">– do </w:t>
      </w:r>
      <w:ins w:id="57" w:author="Juszczyk Dawid" w:date="2024-10-10T14:35:00Z">
        <w:del w:id="58" w:author="Żatkiewicz Barbara" w:date="2024-10-11T13:38:00Z">
          <w:r w:rsidR="006C79EC" w:rsidDel="00A77383">
            <w:rPr>
              <w:rFonts w:ascii="Verdana" w:hAnsi="Verdana"/>
              <w:sz w:val="20"/>
              <w:szCs w:val="20"/>
            </w:rPr>
            <w:delText>15</w:delText>
          </w:r>
        </w:del>
      </w:ins>
      <w:del w:id="59" w:author="Żatkiewicz Barbara" w:date="2024-10-11T13:38:00Z">
        <w:r w:rsidDel="00A77383">
          <w:rPr>
            <w:rFonts w:ascii="Verdana" w:hAnsi="Verdana"/>
            <w:sz w:val="20"/>
            <w:szCs w:val="20"/>
          </w:rPr>
          <w:delText>06.1</w:delText>
        </w:r>
      </w:del>
      <w:ins w:id="60" w:author="Juszczyk Dawid" w:date="2024-10-10T10:44:00Z">
        <w:del w:id="61" w:author="Żatkiewicz Barbara" w:date="2024-10-11T13:38:00Z">
          <w:r w:rsidR="002058FD" w:rsidDel="00A77383">
            <w:rPr>
              <w:rFonts w:ascii="Verdana" w:hAnsi="Verdana"/>
              <w:sz w:val="20"/>
              <w:szCs w:val="20"/>
            </w:rPr>
            <w:delText>1</w:delText>
          </w:r>
        </w:del>
      </w:ins>
      <w:ins w:id="62" w:author="Żatkiewicz Barbara" w:date="2024-10-11T13:38:00Z">
        <w:r w:rsidR="00A77383">
          <w:rPr>
            <w:rFonts w:ascii="Verdana" w:hAnsi="Verdana"/>
            <w:sz w:val="20"/>
            <w:szCs w:val="20"/>
          </w:rPr>
          <w:t>30.05</w:t>
        </w:r>
      </w:ins>
      <w:del w:id="63" w:author="Juszczyk Dawid" w:date="2024-10-10T10:44:00Z">
        <w:r w:rsidDel="002058FD">
          <w:rPr>
            <w:rFonts w:ascii="Verdana" w:hAnsi="Verdana"/>
            <w:sz w:val="20"/>
            <w:szCs w:val="20"/>
          </w:rPr>
          <w:delText>2</w:delText>
        </w:r>
      </w:del>
      <w:r>
        <w:rPr>
          <w:rFonts w:ascii="Verdana" w:hAnsi="Verdana"/>
          <w:sz w:val="20"/>
          <w:szCs w:val="20"/>
        </w:rPr>
        <w:t>.20</w:t>
      </w:r>
      <w:ins w:id="64" w:author="Juszczyk Dawid" w:date="2024-10-09T13:52:00Z">
        <w:r w:rsidR="00D9078C">
          <w:rPr>
            <w:rFonts w:ascii="Verdana" w:hAnsi="Verdana"/>
            <w:sz w:val="20"/>
            <w:szCs w:val="20"/>
          </w:rPr>
          <w:t>2</w:t>
        </w:r>
        <w:del w:id="65" w:author="Żatkiewicz Barbara" w:date="2024-10-11T13:38:00Z">
          <w:r w:rsidR="00D9078C" w:rsidDel="00A77383">
            <w:rPr>
              <w:rFonts w:ascii="Verdana" w:hAnsi="Verdana"/>
              <w:sz w:val="20"/>
              <w:szCs w:val="20"/>
            </w:rPr>
            <w:delText>4</w:delText>
          </w:r>
        </w:del>
      </w:ins>
      <w:ins w:id="66" w:author="Żatkiewicz Barbara" w:date="2024-10-11T13:38:00Z">
        <w:r w:rsidR="00A77383">
          <w:rPr>
            <w:rFonts w:ascii="Verdana" w:hAnsi="Verdana"/>
            <w:sz w:val="20"/>
            <w:szCs w:val="20"/>
          </w:rPr>
          <w:t>5</w:t>
        </w:r>
      </w:ins>
      <w:del w:id="67" w:author="Juszczyk Dawid" w:date="2024-10-09T13:52:00Z">
        <w:r w:rsidDel="00D9078C">
          <w:rPr>
            <w:rFonts w:ascii="Verdana" w:hAnsi="Verdana"/>
            <w:sz w:val="20"/>
            <w:szCs w:val="20"/>
          </w:rPr>
          <w:delText>23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4CCDE6A2" w14:textId="6A419459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</w:t>
      </w:r>
      <w:ins w:id="68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del w:id="69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– do </w:t>
      </w:r>
      <w:del w:id="70" w:author="Żatkiewicz Barbara" w:date="2024-10-11T13:38:00Z">
        <w:r w:rsidDel="00A77383">
          <w:rPr>
            <w:rFonts w:ascii="Verdana" w:hAnsi="Verdana"/>
            <w:sz w:val="20"/>
            <w:szCs w:val="20"/>
          </w:rPr>
          <w:delText>1</w:delText>
        </w:r>
      </w:del>
      <w:ins w:id="71" w:author="Juszczyk Dawid" w:date="2024-10-10T14:36:00Z">
        <w:del w:id="72" w:author="Żatkiewicz Barbara" w:date="2024-10-11T13:38:00Z">
          <w:r w:rsidR="006C79EC" w:rsidDel="00A77383">
            <w:rPr>
              <w:rFonts w:ascii="Verdana" w:hAnsi="Verdana"/>
              <w:sz w:val="20"/>
              <w:szCs w:val="20"/>
            </w:rPr>
            <w:delText>5</w:delText>
          </w:r>
        </w:del>
      </w:ins>
      <w:ins w:id="73" w:author="Żatkiewicz Barbara" w:date="2024-10-11T13:38:00Z">
        <w:r w:rsidR="00A77383">
          <w:rPr>
            <w:rFonts w:ascii="Verdana" w:hAnsi="Verdana"/>
            <w:sz w:val="20"/>
            <w:szCs w:val="20"/>
          </w:rPr>
          <w:t>30</w:t>
        </w:r>
      </w:ins>
      <w:del w:id="74" w:author="Juszczyk Dawid" w:date="2024-10-10T10:45:00Z">
        <w:r w:rsidDel="002058FD">
          <w:rPr>
            <w:rFonts w:ascii="Verdana" w:hAnsi="Verdana"/>
            <w:sz w:val="20"/>
            <w:szCs w:val="20"/>
          </w:rPr>
          <w:delText>1</w:delText>
        </w:r>
      </w:del>
      <w:r>
        <w:rPr>
          <w:rFonts w:ascii="Verdana" w:hAnsi="Verdana"/>
          <w:sz w:val="20"/>
          <w:szCs w:val="20"/>
        </w:rPr>
        <w:t>.</w:t>
      </w:r>
      <w:del w:id="75" w:author="Żatkiewicz Barbara" w:date="2024-10-11T13:38:00Z">
        <w:r w:rsidDel="00A77383">
          <w:rPr>
            <w:rFonts w:ascii="Verdana" w:hAnsi="Verdana"/>
            <w:sz w:val="20"/>
            <w:szCs w:val="20"/>
          </w:rPr>
          <w:delText>1</w:delText>
        </w:r>
      </w:del>
      <w:ins w:id="76" w:author="Juszczyk Dawid" w:date="2024-10-10T10:45:00Z">
        <w:del w:id="77" w:author="Żatkiewicz Barbara" w:date="2024-10-11T13:38:00Z">
          <w:r w:rsidR="002058FD" w:rsidDel="00A77383">
            <w:rPr>
              <w:rFonts w:ascii="Verdana" w:hAnsi="Verdana"/>
              <w:sz w:val="20"/>
              <w:szCs w:val="20"/>
            </w:rPr>
            <w:delText>1</w:delText>
          </w:r>
        </w:del>
      </w:ins>
      <w:ins w:id="78" w:author="Żatkiewicz Barbara" w:date="2024-10-11T13:38:00Z">
        <w:r w:rsidR="00A77383">
          <w:rPr>
            <w:rFonts w:ascii="Verdana" w:hAnsi="Verdana"/>
            <w:sz w:val="20"/>
            <w:szCs w:val="20"/>
          </w:rPr>
          <w:t>05</w:t>
        </w:r>
      </w:ins>
      <w:del w:id="79" w:author="Juszczyk Dawid" w:date="2024-10-10T10:45:00Z">
        <w:r w:rsidDel="002058FD">
          <w:rPr>
            <w:rFonts w:ascii="Verdana" w:hAnsi="Verdana"/>
            <w:sz w:val="20"/>
            <w:szCs w:val="20"/>
          </w:rPr>
          <w:delText>0</w:delText>
        </w:r>
      </w:del>
      <w:r>
        <w:rPr>
          <w:rFonts w:ascii="Verdana" w:hAnsi="Verdana"/>
          <w:sz w:val="20"/>
          <w:szCs w:val="20"/>
        </w:rPr>
        <w:t>.202</w:t>
      </w:r>
      <w:ins w:id="80" w:author="Juszczyk Dawid" w:date="2024-10-09T13:52:00Z">
        <w:del w:id="81" w:author="Żatkiewicz Barbara" w:date="2024-10-11T13:38:00Z">
          <w:r w:rsidR="00D9078C" w:rsidDel="00A77383">
            <w:rPr>
              <w:rFonts w:ascii="Verdana" w:hAnsi="Verdana"/>
              <w:sz w:val="20"/>
              <w:szCs w:val="20"/>
            </w:rPr>
            <w:delText>4</w:delText>
          </w:r>
        </w:del>
      </w:ins>
      <w:ins w:id="82" w:author="Żatkiewicz Barbara" w:date="2024-10-11T13:38:00Z">
        <w:r w:rsidR="00A77383">
          <w:rPr>
            <w:rFonts w:ascii="Verdana" w:hAnsi="Verdana"/>
            <w:sz w:val="20"/>
            <w:szCs w:val="20"/>
          </w:rPr>
          <w:t>5</w:t>
        </w:r>
      </w:ins>
      <w:del w:id="83" w:author="Juszczyk Dawid" w:date="2024-10-09T13:52:00Z">
        <w:r w:rsidDel="00D9078C">
          <w:rPr>
            <w:rFonts w:ascii="Verdana" w:hAnsi="Verdana"/>
            <w:sz w:val="20"/>
            <w:szCs w:val="20"/>
          </w:rPr>
          <w:delText>3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1215B2AA" w14:textId="6A784B93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ins w:id="84" w:author="Juszczyk Dawid" w:date="2024-10-09T12:55:00Z">
        <w:r w:rsidR="0091374A">
          <w:rPr>
            <w:rFonts w:ascii="Verdana" w:hAnsi="Verdana"/>
            <w:sz w:val="20"/>
            <w:szCs w:val="20"/>
          </w:rPr>
          <w:t>III</w:t>
        </w:r>
      </w:ins>
      <w:ins w:id="85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del w:id="86" w:author="Juszczyk Dawid" w:date="2024-10-09T12:55:00Z">
        <w:r w:rsidDel="0091374A">
          <w:rPr>
            <w:rFonts w:ascii="Verdana" w:hAnsi="Verdana"/>
            <w:sz w:val="20"/>
            <w:szCs w:val="20"/>
          </w:rPr>
          <w:delText>IV</w:delText>
        </w:r>
      </w:del>
      <w:r>
        <w:rPr>
          <w:rFonts w:ascii="Verdana" w:hAnsi="Verdana"/>
          <w:sz w:val="20"/>
          <w:szCs w:val="20"/>
        </w:rPr>
        <w:t xml:space="preserve"> – do </w:t>
      </w:r>
      <w:ins w:id="87" w:author="Juszczyk Dawid" w:date="2024-10-10T14:36:00Z">
        <w:del w:id="88" w:author="Żatkiewicz Barbara" w:date="2024-10-11T13:39:00Z">
          <w:r w:rsidR="006C79EC" w:rsidDel="00A77383">
            <w:rPr>
              <w:rFonts w:ascii="Verdana" w:hAnsi="Verdana"/>
              <w:sz w:val="20"/>
              <w:szCs w:val="20"/>
            </w:rPr>
            <w:delText>01</w:delText>
          </w:r>
        </w:del>
      </w:ins>
      <w:ins w:id="89" w:author="Żatkiewicz Barbara" w:date="2024-10-11T13:39:00Z">
        <w:r w:rsidR="00A77383">
          <w:rPr>
            <w:rFonts w:ascii="Verdana" w:hAnsi="Verdana"/>
            <w:sz w:val="20"/>
            <w:szCs w:val="20"/>
          </w:rPr>
          <w:t>30</w:t>
        </w:r>
      </w:ins>
      <w:del w:id="90" w:author="Juszczyk Dawid" w:date="2024-10-10T14:36:00Z">
        <w:r w:rsidDel="006C79EC">
          <w:rPr>
            <w:rFonts w:ascii="Verdana" w:hAnsi="Verdana"/>
            <w:sz w:val="20"/>
            <w:szCs w:val="20"/>
          </w:rPr>
          <w:delText>29</w:delText>
        </w:r>
      </w:del>
      <w:r>
        <w:rPr>
          <w:rFonts w:ascii="Verdana" w:hAnsi="Verdana"/>
          <w:sz w:val="20"/>
          <w:szCs w:val="20"/>
        </w:rPr>
        <w:t>.</w:t>
      </w:r>
      <w:ins w:id="91" w:author="Juszczyk Dawid" w:date="2024-10-10T14:36:00Z">
        <w:del w:id="92" w:author="Żatkiewicz Barbara" w:date="2024-10-11T13:39:00Z">
          <w:r w:rsidR="006C79EC" w:rsidDel="00A77383">
            <w:rPr>
              <w:rFonts w:ascii="Verdana" w:hAnsi="Verdana"/>
              <w:sz w:val="20"/>
              <w:szCs w:val="20"/>
            </w:rPr>
            <w:delText>02</w:delText>
          </w:r>
        </w:del>
      </w:ins>
      <w:ins w:id="93" w:author="Żatkiewicz Barbara" w:date="2024-10-11T13:39:00Z">
        <w:r w:rsidR="00A77383">
          <w:rPr>
            <w:rFonts w:ascii="Verdana" w:hAnsi="Verdana"/>
            <w:sz w:val="20"/>
            <w:szCs w:val="20"/>
          </w:rPr>
          <w:t>05</w:t>
        </w:r>
      </w:ins>
      <w:del w:id="94" w:author="Juszczyk Dawid" w:date="2024-10-10T12:48:00Z">
        <w:r w:rsidDel="00D216BA">
          <w:rPr>
            <w:rFonts w:ascii="Verdana" w:hAnsi="Verdana"/>
            <w:sz w:val="20"/>
            <w:szCs w:val="20"/>
          </w:rPr>
          <w:delText>02</w:delText>
        </w:r>
      </w:del>
      <w:r>
        <w:rPr>
          <w:rFonts w:ascii="Verdana" w:hAnsi="Verdana"/>
          <w:sz w:val="20"/>
          <w:szCs w:val="20"/>
        </w:rPr>
        <w:t>.202</w:t>
      </w:r>
      <w:ins w:id="95" w:author="Juszczyk Dawid" w:date="2024-10-10T14:36:00Z">
        <w:r w:rsidR="006C79EC">
          <w:rPr>
            <w:rFonts w:ascii="Verdana" w:hAnsi="Verdana"/>
            <w:sz w:val="20"/>
            <w:szCs w:val="20"/>
          </w:rPr>
          <w:t>5</w:t>
        </w:r>
      </w:ins>
      <w:del w:id="96" w:author="Juszczyk Dawid" w:date="2024-10-10T14:36:00Z">
        <w:r w:rsidDel="006C79EC">
          <w:rPr>
            <w:rFonts w:ascii="Verdana" w:hAnsi="Verdana"/>
            <w:sz w:val="20"/>
            <w:szCs w:val="20"/>
          </w:rPr>
          <w:delText>4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6573E71E" w14:textId="0659E3D3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ins w:id="97" w:author="Juszczyk Dawid" w:date="2024-10-09T12:55:00Z">
        <w:r w:rsidR="0091374A">
          <w:rPr>
            <w:rFonts w:ascii="Verdana" w:hAnsi="Verdana"/>
            <w:sz w:val="20"/>
            <w:szCs w:val="20"/>
          </w:rPr>
          <w:t>I</w:t>
        </w:r>
      </w:ins>
      <w:r>
        <w:rPr>
          <w:rFonts w:ascii="Verdana" w:hAnsi="Verdana"/>
          <w:sz w:val="20"/>
          <w:szCs w:val="20"/>
        </w:rPr>
        <w:t>V</w:t>
      </w:r>
      <w:ins w:id="98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r>
        <w:rPr>
          <w:rFonts w:ascii="Verdana" w:hAnsi="Verdana"/>
          <w:sz w:val="20"/>
          <w:szCs w:val="20"/>
        </w:rPr>
        <w:t xml:space="preserve"> – do </w:t>
      </w:r>
      <w:ins w:id="99" w:author="Juszczyk Dawid" w:date="2024-10-10T14:43:00Z">
        <w:del w:id="100" w:author="Żatkiewicz Barbara" w:date="2024-10-11T13:39:00Z">
          <w:r w:rsidR="006C79EC" w:rsidDel="00A77383">
            <w:rPr>
              <w:rFonts w:ascii="Verdana" w:hAnsi="Verdana"/>
              <w:sz w:val="20"/>
              <w:szCs w:val="20"/>
            </w:rPr>
            <w:delText>31</w:delText>
          </w:r>
        </w:del>
      </w:ins>
      <w:del w:id="101" w:author="Żatkiewicz Barbara" w:date="2024-10-11T13:39:00Z">
        <w:r w:rsidDel="00A77383">
          <w:rPr>
            <w:rFonts w:ascii="Verdana" w:hAnsi="Verdana"/>
            <w:sz w:val="20"/>
            <w:szCs w:val="20"/>
          </w:rPr>
          <w:delText>30.</w:delText>
        </w:r>
      </w:del>
      <w:ins w:id="102" w:author="Juszczyk Dawid" w:date="2024-10-10T14:43:00Z">
        <w:del w:id="103" w:author="Żatkiewicz Barbara" w:date="2024-10-11T13:39:00Z">
          <w:r w:rsidR="006C79EC" w:rsidDel="00A77383">
            <w:rPr>
              <w:rFonts w:ascii="Verdana" w:hAnsi="Verdana"/>
              <w:sz w:val="20"/>
              <w:szCs w:val="20"/>
            </w:rPr>
            <w:delText>10</w:delText>
          </w:r>
        </w:del>
      </w:ins>
      <w:ins w:id="104" w:author="Żatkiewicz Barbara" w:date="2024-10-11T13:39:00Z">
        <w:r w:rsidR="00A77383">
          <w:rPr>
            <w:rFonts w:ascii="Verdana" w:hAnsi="Verdana"/>
            <w:sz w:val="20"/>
            <w:szCs w:val="20"/>
          </w:rPr>
          <w:t>30.05</w:t>
        </w:r>
      </w:ins>
      <w:del w:id="105" w:author="Juszczyk Dawid" w:date="2024-10-10T14:43:00Z">
        <w:r w:rsidDel="006C79EC">
          <w:rPr>
            <w:rFonts w:ascii="Verdana" w:hAnsi="Verdana"/>
            <w:sz w:val="20"/>
            <w:szCs w:val="20"/>
          </w:rPr>
          <w:delText>11</w:delText>
        </w:r>
      </w:del>
      <w:r>
        <w:rPr>
          <w:rFonts w:ascii="Verdana" w:hAnsi="Verdana"/>
          <w:sz w:val="20"/>
          <w:szCs w:val="20"/>
        </w:rPr>
        <w:t>.202</w:t>
      </w:r>
      <w:ins w:id="106" w:author="Juszczyk Dawid" w:date="2024-10-09T13:52:00Z">
        <w:r w:rsidR="00D9078C">
          <w:rPr>
            <w:rFonts w:ascii="Verdana" w:hAnsi="Verdana"/>
            <w:sz w:val="20"/>
            <w:szCs w:val="20"/>
          </w:rPr>
          <w:t>4</w:t>
        </w:r>
      </w:ins>
      <w:del w:id="107" w:author="Juszczyk Dawid" w:date="2024-10-09T13:52:00Z">
        <w:r w:rsidDel="00D9078C">
          <w:rPr>
            <w:rFonts w:ascii="Verdana" w:hAnsi="Verdana"/>
            <w:sz w:val="20"/>
            <w:szCs w:val="20"/>
          </w:rPr>
          <w:delText>3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2A764F0E" w14:textId="14C91578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</w:t>
      </w:r>
      <w:ins w:id="108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del w:id="109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– do </w:t>
      </w:r>
      <w:ins w:id="110" w:author="Juszczyk Dawid" w:date="2024-10-10T12:50:00Z">
        <w:r w:rsidR="00D216BA">
          <w:rPr>
            <w:rFonts w:ascii="Verdana" w:hAnsi="Verdana"/>
            <w:sz w:val="20"/>
            <w:szCs w:val="20"/>
          </w:rPr>
          <w:t>3</w:t>
        </w:r>
      </w:ins>
      <w:ins w:id="111" w:author="Juszczyk Dawid" w:date="2024-10-10T14:38:00Z">
        <w:r w:rsidR="006C79EC">
          <w:rPr>
            <w:rFonts w:ascii="Verdana" w:hAnsi="Verdana"/>
            <w:sz w:val="20"/>
            <w:szCs w:val="20"/>
          </w:rPr>
          <w:t>0</w:t>
        </w:r>
      </w:ins>
      <w:del w:id="112" w:author="Juszczyk Dawid" w:date="2024-10-10T12:50:00Z">
        <w:r w:rsidR="00D5554D" w:rsidDel="00D216BA">
          <w:rPr>
            <w:rFonts w:ascii="Verdana" w:hAnsi="Verdana"/>
            <w:sz w:val="20"/>
            <w:szCs w:val="20"/>
          </w:rPr>
          <w:delText>1</w:delText>
        </w:r>
      </w:del>
      <w:del w:id="113" w:author="Juszczyk Dawid" w:date="2024-10-10T10:47:00Z">
        <w:r w:rsidR="00D5554D" w:rsidDel="002058FD">
          <w:rPr>
            <w:rFonts w:ascii="Verdana" w:hAnsi="Verdana"/>
            <w:sz w:val="20"/>
            <w:szCs w:val="20"/>
          </w:rPr>
          <w:delText>0</w:delText>
        </w:r>
      </w:del>
      <w:r>
        <w:rPr>
          <w:rFonts w:ascii="Verdana" w:hAnsi="Verdana"/>
          <w:sz w:val="20"/>
          <w:szCs w:val="20"/>
        </w:rPr>
        <w:t>.1</w:t>
      </w:r>
      <w:ins w:id="114" w:author="Juszczyk Dawid" w:date="2024-10-10T14:38:00Z">
        <w:r w:rsidR="006C79EC">
          <w:rPr>
            <w:rFonts w:ascii="Verdana" w:hAnsi="Verdana"/>
            <w:sz w:val="20"/>
            <w:szCs w:val="20"/>
          </w:rPr>
          <w:t>1</w:t>
        </w:r>
      </w:ins>
      <w:del w:id="115" w:author="Juszczyk Dawid" w:date="2024-10-10T10:47:00Z">
        <w:r w:rsidDel="002058FD">
          <w:rPr>
            <w:rFonts w:ascii="Verdana" w:hAnsi="Verdana"/>
            <w:sz w:val="20"/>
            <w:szCs w:val="20"/>
          </w:rPr>
          <w:delText>2</w:delText>
        </w:r>
      </w:del>
      <w:r>
        <w:rPr>
          <w:rFonts w:ascii="Verdana" w:hAnsi="Verdana"/>
          <w:sz w:val="20"/>
          <w:szCs w:val="20"/>
        </w:rPr>
        <w:t>.202</w:t>
      </w:r>
      <w:ins w:id="116" w:author="Juszczyk Dawid" w:date="2024-10-09T13:52:00Z">
        <w:r w:rsidR="00D9078C">
          <w:rPr>
            <w:rFonts w:ascii="Verdana" w:hAnsi="Verdana"/>
            <w:sz w:val="20"/>
            <w:szCs w:val="20"/>
          </w:rPr>
          <w:t>4</w:t>
        </w:r>
      </w:ins>
      <w:del w:id="117" w:author="Juszczyk Dawid" w:date="2024-10-09T13:52:00Z">
        <w:r w:rsidDel="00D9078C">
          <w:rPr>
            <w:rFonts w:ascii="Verdana" w:hAnsi="Verdana"/>
            <w:sz w:val="20"/>
            <w:szCs w:val="20"/>
          </w:rPr>
          <w:delText>3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17C387CE" w14:textId="01495338" w:rsidR="00CA67FA" w:rsidDel="00F765A0" w:rsidRDefault="005B099F" w:rsidP="00CA67FA">
      <w:pPr>
        <w:pStyle w:val="Akapitzlist"/>
        <w:numPr>
          <w:ilvl w:val="0"/>
          <w:numId w:val="6"/>
        </w:numPr>
        <w:spacing w:line="480" w:lineRule="auto"/>
        <w:rPr>
          <w:del w:id="118" w:author="Juszczyk Dawid" w:date="2024-10-16T14:07:00Z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</w:t>
      </w:r>
      <w:ins w:id="119" w:author="Żatkiewicz Barbara" w:date="2024-10-10T15:20:00Z">
        <w:r w:rsidR="009A5D36">
          <w:rPr>
            <w:rFonts w:ascii="Verdana" w:hAnsi="Verdana"/>
            <w:sz w:val="20"/>
            <w:szCs w:val="20"/>
          </w:rPr>
          <w:t>*</w:t>
        </w:r>
      </w:ins>
      <w:del w:id="120" w:author="Juszczyk Dawid" w:date="2024-10-09T12:55:00Z">
        <w:r w:rsidDel="0091374A">
          <w:rPr>
            <w:rFonts w:ascii="Verdana" w:hAnsi="Verdana"/>
            <w:sz w:val="20"/>
            <w:szCs w:val="20"/>
          </w:rPr>
          <w:delText>I</w:delText>
        </w:r>
      </w:del>
      <w:r>
        <w:rPr>
          <w:rFonts w:ascii="Verdana" w:hAnsi="Verdana"/>
          <w:sz w:val="20"/>
          <w:szCs w:val="20"/>
        </w:rPr>
        <w:t xml:space="preserve"> – do </w:t>
      </w:r>
      <w:ins w:id="121" w:author="Juszczyk Dawid" w:date="2024-10-10T14:40:00Z">
        <w:r w:rsidR="006C79EC">
          <w:rPr>
            <w:rFonts w:ascii="Verdana" w:hAnsi="Verdana"/>
            <w:sz w:val="20"/>
            <w:szCs w:val="20"/>
          </w:rPr>
          <w:t>30</w:t>
        </w:r>
      </w:ins>
      <w:del w:id="122" w:author="Juszczyk Dawid" w:date="2024-10-10T10:55:00Z">
        <w:r w:rsidDel="002058FD">
          <w:rPr>
            <w:rFonts w:ascii="Verdana" w:hAnsi="Verdana"/>
            <w:sz w:val="20"/>
            <w:szCs w:val="20"/>
          </w:rPr>
          <w:delText>30</w:delText>
        </w:r>
      </w:del>
      <w:r>
        <w:rPr>
          <w:rFonts w:ascii="Verdana" w:hAnsi="Verdana"/>
          <w:sz w:val="20"/>
          <w:szCs w:val="20"/>
        </w:rPr>
        <w:t>.11.202</w:t>
      </w:r>
      <w:ins w:id="123" w:author="Juszczyk Dawid" w:date="2024-10-09T13:52:00Z">
        <w:r w:rsidR="00D9078C">
          <w:rPr>
            <w:rFonts w:ascii="Verdana" w:hAnsi="Verdana"/>
            <w:sz w:val="20"/>
            <w:szCs w:val="20"/>
          </w:rPr>
          <w:t>4</w:t>
        </w:r>
      </w:ins>
      <w:del w:id="124" w:author="Juszczyk Dawid" w:date="2024-10-09T13:52:00Z">
        <w:r w:rsidDel="00D9078C">
          <w:rPr>
            <w:rFonts w:ascii="Verdana" w:hAnsi="Verdana"/>
            <w:sz w:val="20"/>
            <w:szCs w:val="20"/>
          </w:rPr>
          <w:delText>3</w:delText>
        </w:r>
      </w:del>
      <w:r>
        <w:rPr>
          <w:rFonts w:ascii="Verdana" w:hAnsi="Verdana"/>
          <w:sz w:val="20"/>
          <w:szCs w:val="20"/>
        </w:rPr>
        <w:t xml:space="preserve"> r.</w:t>
      </w:r>
    </w:p>
    <w:p w14:paraId="433DBAC2" w14:textId="7F8301B5" w:rsidR="00072F0F" w:rsidRPr="00F765A0" w:rsidDel="00E44A65" w:rsidRDefault="005B099F">
      <w:pPr>
        <w:pStyle w:val="Akapitzlist"/>
        <w:numPr>
          <w:ilvl w:val="0"/>
          <w:numId w:val="6"/>
        </w:numPr>
        <w:spacing w:line="480" w:lineRule="auto"/>
        <w:rPr>
          <w:del w:id="125" w:author="Juszczyk Dawid" w:date="2024-10-16T14:56:00Z"/>
          <w:rFonts w:ascii="Verdana" w:hAnsi="Verdana"/>
          <w:sz w:val="20"/>
          <w:szCs w:val="20"/>
          <w:rPrChange w:id="126" w:author="Juszczyk Dawid" w:date="2024-10-16T14:07:00Z">
            <w:rPr>
              <w:del w:id="127" w:author="Juszczyk Dawid" w:date="2024-10-16T14:56:00Z"/>
            </w:rPr>
          </w:rPrChange>
        </w:rPr>
        <w:pPrChange w:id="128" w:author="Juszczyk Dawid" w:date="2024-10-16T14:07:00Z">
          <w:pPr>
            <w:pStyle w:val="Akapitzlist"/>
            <w:spacing w:line="480" w:lineRule="auto"/>
            <w:ind w:left="709"/>
          </w:pPr>
        </w:pPrChange>
      </w:pPr>
      <w:del w:id="129" w:author="Juszczyk Dawid" w:date="2024-10-16T14:07:00Z">
        <w:r w:rsidRPr="00F765A0" w:rsidDel="00F765A0">
          <w:rPr>
            <w:rFonts w:ascii="Verdana" w:hAnsi="Verdana"/>
            <w:sz w:val="20"/>
            <w:szCs w:val="20"/>
            <w:rPrChange w:id="130" w:author="Juszczyk Dawid" w:date="2024-10-16T14:07:00Z">
              <w:rPr/>
            </w:rPrChange>
          </w:rPr>
          <w:delText>z zastrzeżeniem ust. 2.</w:delText>
        </w:r>
      </w:del>
    </w:p>
    <w:p w14:paraId="323284E9" w14:textId="6B62A6E4" w:rsidR="005B099F" w:rsidRPr="00E44A65" w:rsidDel="00E975C1" w:rsidRDefault="005B099F">
      <w:pPr>
        <w:pStyle w:val="Akapitzlist"/>
        <w:numPr>
          <w:ilvl w:val="0"/>
          <w:numId w:val="6"/>
        </w:numPr>
        <w:spacing w:line="480" w:lineRule="auto"/>
        <w:rPr>
          <w:moveFrom w:id="131" w:author="Juszczyk Dawid" w:date="2024-10-16T14:22:00Z"/>
          <w:rFonts w:ascii="Verdana" w:hAnsi="Verdana"/>
          <w:sz w:val="20"/>
          <w:szCs w:val="20"/>
          <w:rPrChange w:id="132" w:author="Juszczyk Dawid" w:date="2024-10-16T14:56:00Z">
            <w:rPr>
              <w:moveFrom w:id="133" w:author="Juszczyk Dawid" w:date="2024-10-16T14:22:00Z"/>
            </w:rPr>
          </w:rPrChange>
        </w:rPr>
        <w:pPrChange w:id="134" w:author="Juszczyk Dawid" w:date="2024-10-16T14:56:00Z">
          <w:pPr>
            <w:pStyle w:val="Akapitzlist"/>
            <w:numPr>
              <w:numId w:val="5"/>
            </w:numPr>
            <w:spacing w:line="360" w:lineRule="auto"/>
            <w:ind w:hanging="360"/>
          </w:pPr>
        </w:pPrChange>
      </w:pPr>
      <w:moveFromRangeStart w:id="135" w:author="Juszczyk Dawid" w:date="2024-10-16T14:22:00Z" w:name="move179980960"/>
      <w:moveFrom w:id="136" w:author="Juszczyk Dawid" w:date="2024-10-16T14:22:00Z">
        <w:r w:rsidRPr="00E44A65" w:rsidDel="00E975C1">
          <w:rPr>
            <w:rFonts w:ascii="Verdana" w:hAnsi="Verdana"/>
            <w:sz w:val="20"/>
            <w:szCs w:val="20"/>
            <w:rPrChange w:id="137" w:author="Juszczyk Dawid" w:date="2024-10-16T14:56:00Z">
              <w:rPr/>
            </w:rPrChange>
          </w:rPr>
          <w:t>W przypadku wyczerpania kwoty maksymalnego wynagrodzenia brutto, o którym mowa w § 3 ust. 1, przed upływem terminu określonego w ust. 1 Umowa wygasa bez konieczności składania oświadczeń Stron umowy.</w:t>
        </w:r>
      </w:moveFrom>
    </w:p>
    <w:p w14:paraId="5721AFB7" w14:textId="0F1E5E2E" w:rsidR="005B099F" w:rsidDel="00E975C1" w:rsidRDefault="005B099F">
      <w:pPr>
        <w:pStyle w:val="Akapitzlist"/>
        <w:rPr>
          <w:moveFrom w:id="138" w:author="Juszczyk Dawid" w:date="2024-10-16T14:20:00Z"/>
          <w:rFonts w:cs="ArialMT"/>
        </w:rPr>
        <w:pPrChange w:id="139" w:author="Juszczyk Dawid" w:date="2024-10-16T14:56:00Z">
          <w:pPr>
            <w:pStyle w:val="Akapitzlist"/>
            <w:numPr>
              <w:numId w:val="5"/>
            </w:numPr>
            <w:autoSpaceDE w:val="0"/>
            <w:autoSpaceDN w:val="0"/>
            <w:adjustRightInd w:val="0"/>
            <w:spacing w:after="0" w:line="360" w:lineRule="auto"/>
            <w:ind w:hanging="360"/>
            <w:contextualSpacing w:val="0"/>
            <w:jc w:val="both"/>
          </w:pPr>
        </w:pPrChange>
      </w:pPr>
      <w:moveFromRangeStart w:id="140" w:author="Juszczyk Dawid" w:date="2024-10-16T14:20:00Z" w:name="move179980858"/>
      <w:moveFromRangeEnd w:id="135"/>
      <w:commentRangeStart w:id="141"/>
      <w:moveFrom w:id="142" w:author="Juszczyk Dawid" w:date="2024-10-16T14:20:00Z">
        <w:r w:rsidRPr="0086248C" w:rsidDel="00E975C1">
          <w:rPr>
            <w:rFonts w:cs="ArialMT"/>
          </w:rPr>
          <w:t xml:space="preserve">W przypadku nie wykorzystania całej kwoty za usługi objęte umową, Wykonawcy nie przysługują  roszczenia z tego tytułu. </w:t>
        </w:r>
        <w:commentRangeEnd w:id="141"/>
        <w:r w:rsidR="00FA4DF6" w:rsidDel="00E975C1">
          <w:rPr>
            <w:rStyle w:val="Odwoaniedokomentarza"/>
          </w:rPr>
          <w:commentReference w:id="141"/>
        </w:r>
      </w:moveFrom>
    </w:p>
    <w:moveFromRangeEnd w:id="140"/>
    <w:p w14:paraId="425EEDDA" w14:textId="33016D51" w:rsidR="00355E0A" w:rsidDel="009A5D36" w:rsidRDefault="00355E0A">
      <w:pPr>
        <w:pStyle w:val="Akapitzlist"/>
        <w:rPr>
          <w:del w:id="143" w:author="Żatkiewicz Barbara" w:date="2024-10-10T15:29:00Z"/>
          <w:rFonts w:cs="ArialMT"/>
        </w:rPr>
        <w:pPrChange w:id="144" w:author="Juszczyk Dawid" w:date="2024-10-16T14:56:00Z">
          <w:pPr>
            <w:pStyle w:val="Akapitzlist"/>
            <w:autoSpaceDE w:val="0"/>
            <w:autoSpaceDN w:val="0"/>
            <w:adjustRightInd w:val="0"/>
            <w:spacing w:after="0" w:line="360" w:lineRule="auto"/>
            <w:contextualSpacing w:val="0"/>
            <w:jc w:val="both"/>
          </w:pPr>
        </w:pPrChange>
      </w:pPr>
    </w:p>
    <w:p w14:paraId="7DBDD7A3" w14:textId="77777777" w:rsidR="00471EE0" w:rsidRPr="00B71767" w:rsidRDefault="00471EE0">
      <w:pPr>
        <w:pStyle w:val="Akapitzlist"/>
        <w:numPr>
          <w:ilvl w:val="0"/>
          <w:numId w:val="6"/>
        </w:numPr>
        <w:spacing w:line="480" w:lineRule="auto"/>
        <w:rPr>
          <w:rFonts w:cs="ArialMT"/>
        </w:rPr>
        <w:pPrChange w:id="145" w:author="Juszczyk Dawid" w:date="2024-10-16T14:56:00Z">
          <w:pPr>
            <w:autoSpaceDE w:val="0"/>
            <w:autoSpaceDN w:val="0"/>
            <w:adjustRightInd w:val="0"/>
            <w:spacing w:after="0" w:line="360" w:lineRule="auto"/>
            <w:jc w:val="both"/>
          </w:pPr>
        </w:pPrChange>
      </w:pPr>
    </w:p>
    <w:p w14:paraId="3E4A0E4C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14:paraId="3A1361C3" w14:textId="18A83AA4" w:rsidR="005B099F" w:rsidRDefault="005B099F" w:rsidP="005B09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MT"/>
          <w:sz w:val="20"/>
          <w:szCs w:val="20"/>
        </w:rPr>
      </w:pPr>
      <w:r w:rsidRPr="00C87939">
        <w:rPr>
          <w:rFonts w:ascii="Verdana" w:eastAsia="Times New Roman" w:hAnsi="Verdana" w:cs="ArialMT"/>
          <w:sz w:val="20"/>
          <w:szCs w:val="20"/>
        </w:rPr>
        <w:lastRenderedPageBreak/>
        <w:t xml:space="preserve">Maksymalne wynagrodzenie za świadczenie usług objętych Umową </w:t>
      </w:r>
      <w:del w:id="146" w:author="Słowińska Dorota" w:date="2024-10-16T10:44:00Z">
        <w:r w:rsidRPr="00C87939" w:rsidDel="00FA4DF6">
          <w:rPr>
            <w:rFonts w:ascii="Verdana" w:eastAsia="Times New Roman" w:hAnsi="Verdana" w:cs="ArialMT"/>
            <w:sz w:val="20"/>
            <w:szCs w:val="20"/>
          </w:rPr>
          <w:delText xml:space="preserve">strony </w:delText>
        </w:r>
      </w:del>
      <w:ins w:id="147" w:author="Słowińska Dorota" w:date="2024-10-16T10:44:00Z">
        <w:r w:rsidR="00FA4DF6">
          <w:rPr>
            <w:rFonts w:ascii="Verdana" w:eastAsia="Times New Roman" w:hAnsi="Verdana" w:cs="ArialMT"/>
            <w:sz w:val="20"/>
            <w:szCs w:val="20"/>
          </w:rPr>
          <w:t>S</w:t>
        </w:r>
        <w:r w:rsidR="00FA4DF6" w:rsidRPr="00C87939">
          <w:rPr>
            <w:rFonts w:ascii="Verdana" w:eastAsia="Times New Roman" w:hAnsi="Verdana" w:cs="ArialMT"/>
            <w:sz w:val="20"/>
            <w:szCs w:val="20"/>
          </w:rPr>
          <w:t xml:space="preserve">trony </w:t>
        </w:r>
      </w:ins>
      <w:r w:rsidRPr="00C87939">
        <w:rPr>
          <w:rFonts w:ascii="Verdana" w:eastAsia="Times New Roman" w:hAnsi="Verdana" w:cs="ArialMT"/>
          <w:sz w:val="20"/>
          <w:szCs w:val="20"/>
        </w:rPr>
        <w:t xml:space="preserve">ustalają zgodnie z ofertą Wykonawcy na kwotę brutto, w wysokości </w:t>
      </w:r>
      <w:r w:rsidRPr="00C87939">
        <w:rPr>
          <w:rFonts w:ascii="Verdana" w:eastAsia="Times New Roman" w:hAnsi="Verdana" w:cs="ArialMT"/>
          <w:b/>
          <w:sz w:val="20"/>
          <w:szCs w:val="20"/>
        </w:rPr>
        <w:t xml:space="preserve">…………………… PLN </w:t>
      </w:r>
      <w:r w:rsidRPr="00C87939">
        <w:rPr>
          <w:rFonts w:ascii="Verdana" w:eastAsia="Times New Roman" w:hAnsi="Verdana" w:cs="ArialMT"/>
          <w:sz w:val="20"/>
          <w:szCs w:val="20"/>
        </w:rPr>
        <w:t xml:space="preserve">(słownie złotych ……………………………../100), uwzględniającej należny podatek od towarów i usług VAT …. %, wynoszący ………………. PLN, oraz kwotę netto </w:t>
      </w:r>
      <w:ins w:id="148" w:author="Juszczyk Dawid" w:date="2024-10-16T14:18:00Z">
        <w:r w:rsidR="003858C9">
          <w:rPr>
            <w:rFonts w:ascii="Verdana" w:eastAsia="Times New Roman" w:hAnsi="Verdana" w:cs="ArialMT"/>
            <w:sz w:val="20"/>
            <w:szCs w:val="20"/>
          </w:rPr>
          <w:br/>
        </w:r>
      </w:ins>
      <w:r w:rsidRPr="00C87939">
        <w:rPr>
          <w:rFonts w:ascii="Verdana" w:eastAsia="Times New Roman" w:hAnsi="Verdana" w:cs="ArialMT"/>
          <w:sz w:val="20"/>
          <w:szCs w:val="20"/>
        </w:rPr>
        <w:t>w wysokości …………………….. zł (słownie złotych: ……..................)</w:t>
      </w:r>
      <w:r>
        <w:rPr>
          <w:rFonts w:ascii="Verdana" w:hAnsi="Verdana" w:cs="ArialMT"/>
          <w:sz w:val="20"/>
          <w:szCs w:val="20"/>
        </w:rPr>
        <w:t>.</w:t>
      </w:r>
    </w:p>
    <w:p w14:paraId="149A3BC0" w14:textId="47F08ABD" w:rsidR="00EB3963" w:rsidRPr="00EB3963" w:rsidRDefault="00EB3963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EB3963">
        <w:rPr>
          <w:rFonts w:ascii="Verdana" w:eastAsia="Times New Roman" w:hAnsi="Verdana" w:cs="ArialMT"/>
          <w:sz w:val="20"/>
          <w:szCs w:val="20"/>
        </w:rPr>
        <w:t xml:space="preserve">Rzeczywiste wynagrodzenie Wykonawcy zostanie wyliczone na podstawie sumy iloczynów faktycznej ilości wykonanych usług i cen jednostkowych </w:t>
      </w:r>
      <w:del w:id="149" w:author="Żatkiewicz Barbara" w:date="2024-10-11T13:40:00Z">
        <w:r w:rsidRPr="00EB3963" w:rsidDel="00861482">
          <w:rPr>
            <w:rFonts w:ascii="Verdana" w:eastAsia="Times New Roman" w:hAnsi="Verdana" w:cs="ArialMT"/>
            <w:sz w:val="20"/>
            <w:szCs w:val="20"/>
          </w:rPr>
          <w:delText>brutto</w:delText>
        </w:r>
      </w:del>
      <w:ins w:id="150" w:author="Żatkiewicz Barbara" w:date="2024-10-11T13:40:00Z">
        <w:r w:rsidR="00861482">
          <w:rPr>
            <w:rFonts w:ascii="Verdana" w:eastAsia="Times New Roman" w:hAnsi="Verdana" w:cs="ArialMT"/>
            <w:sz w:val="20"/>
            <w:szCs w:val="20"/>
          </w:rPr>
          <w:t>netto powięk</w:t>
        </w:r>
      </w:ins>
      <w:ins w:id="151" w:author="Żatkiewicz Barbara" w:date="2024-10-11T13:41:00Z">
        <w:r w:rsidR="00861482">
          <w:rPr>
            <w:rFonts w:ascii="Verdana" w:eastAsia="Times New Roman" w:hAnsi="Verdana" w:cs="ArialMT"/>
            <w:sz w:val="20"/>
            <w:szCs w:val="20"/>
          </w:rPr>
          <w:t>szonej o podatek VAT</w:t>
        </w:r>
      </w:ins>
      <w:r w:rsidRPr="00EB3963">
        <w:rPr>
          <w:rFonts w:ascii="Verdana" w:eastAsia="Times New Roman" w:hAnsi="Verdana" w:cs="ArialMT"/>
          <w:sz w:val="20"/>
          <w:szCs w:val="20"/>
        </w:rPr>
        <w:t>.</w:t>
      </w:r>
    </w:p>
    <w:p w14:paraId="7BF2FA48" w14:textId="1D8CD9C3" w:rsidR="005B099F" w:rsidRPr="00EB3963" w:rsidRDefault="005B099F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del w:id="152" w:author="Słowińska Dorota" w:date="2024-10-16T10:45:00Z">
        <w:r w:rsidRPr="00893714" w:rsidDel="00FA4DF6">
          <w:rPr>
            <w:rFonts w:ascii="Verdana" w:eastAsia="Times New Roman" w:hAnsi="Verdana" w:cs="ArialMT"/>
            <w:sz w:val="20"/>
            <w:szCs w:val="20"/>
          </w:rPr>
          <w:delText>Przyjmuje się, iż Wykonawca</w:delText>
        </w:r>
      </w:del>
      <w:ins w:id="153" w:author="Słowińska Dorota" w:date="2024-10-16T10:45:00Z">
        <w:r w:rsidR="00FA4DF6">
          <w:rPr>
            <w:rFonts w:ascii="Verdana" w:eastAsia="Times New Roman" w:hAnsi="Verdana" w:cs="ArialMT"/>
            <w:sz w:val="20"/>
            <w:szCs w:val="20"/>
          </w:rPr>
          <w:t>Wykonawca oświadcza, że</w:t>
        </w:r>
      </w:ins>
      <w:r w:rsidRPr="00893714">
        <w:rPr>
          <w:rFonts w:ascii="Verdana" w:eastAsia="Times New Roman" w:hAnsi="Verdana" w:cs="ArialMT"/>
          <w:sz w:val="20"/>
          <w:szCs w:val="20"/>
        </w:rPr>
        <w:t xml:space="preserve"> uwzględnił w swoich cenach jednostkowych wszelkie koszty wynikające z wymagań zawartych w OPZ i Umowie. </w:t>
      </w:r>
    </w:p>
    <w:p w14:paraId="33788B93" w14:textId="408DBD69" w:rsidR="00EB3963" w:rsidRPr="00EB3963" w:rsidRDefault="00EB3963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sz w:val="20"/>
          <w:szCs w:val="20"/>
        </w:rPr>
        <w:t>Wynagrodzenie, o którym mowa w ust.</w:t>
      </w:r>
      <w:r>
        <w:rPr>
          <w:rFonts w:ascii="Verdana" w:hAnsi="Verdana"/>
          <w:sz w:val="20"/>
          <w:szCs w:val="20"/>
        </w:rPr>
        <w:t xml:space="preserve"> </w:t>
      </w:r>
      <w:r w:rsidRPr="00EB3963">
        <w:rPr>
          <w:rFonts w:ascii="Verdana" w:hAnsi="Verdana"/>
          <w:sz w:val="20"/>
          <w:szCs w:val="20"/>
        </w:rPr>
        <w:t xml:space="preserve">1  będzie wypłacane na warunkach </w:t>
      </w:r>
      <w:ins w:id="154" w:author="Juszczyk Dawid" w:date="2024-10-16T14:18:00Z">
        <w:r w:rsidR="003858C9">
          <w:rPr>
            <w:rFonts w:ascii="Verdana" w:hAnsi="Verdana"/>
            <w:sz w:val="20"/>
            <w:szCs w:val="20"/>
          </w:rPr>
          <w:br/>
        </w:r>
      </w:ins>
      <w:r w:rsidRPr="00EB3963">
        <w:rPr>
          <w:rFonts w:ascii="Verdana" w:hAnsi="Verdana"/>
          <w:sz w:val="20"/>
          <w:szCs w:val="20"/>
        </w:rPr>
        <w:t xml:space="preserve">i zasadach, o których mowa w § </w:t>
      </w:r>
      <w:del w:id="155" w:author="Żatkiewicz Barbara" w:date="2024-10-10T15:32:00Z">
        <w:r w:rsidRPr="00494D47" w:rsidDel="00357730">
          <w:rPr>
            <w:rFonts w:ascii="Verdana" w:hAnsi="Verdana"/>
            <w:strike/>
            <w:sz w:val="20"/>
            <w:szCs w:val="20"/>
            <w:rPrChange w:id="156" w:author="Andrzejczak Kacper" w:date="2023-10-05T10:32:00Z">
              <w:rPr>
                <w:rFonts w:ascii="Verdana" w:hAnsi="Verdana"/>
                <w:sz w:val="20"/>
                <w:szCs w:val="20"/>
              </w:rPr>
            </w:rPrChange>
          </w:rPr>
          <w:delText>4</w:delText>
        </w:r>
      </w:del>
      <w:ins w:id="157" w:author="Andrzejczak Kacper" w:date="2023-10-05T10:28:00Z">
        <w:r w:rsidR="009544D2">
          <w:rPr>
            <w:rFonts w:ascii="Verdana" w:hAnsi="Verdana"/>
            <w:sz w:val="20"/>
            <w:szCs w:val="20"/>
          </w:rPr>
          <w:t xml:space="preserve"> 5</w:t>
        </w:r>
      </w:ins>
      <w:r w:rsidRPr="00EB3963">
        <w:rPr>
          <w:rFonts w:ascii="Verdana" w:hAnsi="Verdana"/>
          <w:sz w:val="20"/>
          <w:szCs w:val="20"/>
        </w:rPr>
        <w:t xml:space="preserve"> niniejszej Umowy. </w:t>
      </w:r>
    </w:p>
    <w:p w14:paraId="328F6424" w14:textId="77777777" w:rsidR="00EB3963" w:rsidRPr="00EB3963" w:rsidRDefault="00EB396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B3963">
        <w:rPr>
          <w:rStyle w:val="Teksttreci"/>
          <w:rFonts w:ascii="Verdana" w:hAnsi="Verdana"/>
          <w:sz w:val="20"/>
          <w:szCs w:val="20"/>
        </w:rPr>
        <w:t>Wynagrodzenie nie będzie zmieniane w toku wykonywania umowy, za wyjątkiem sytuacji opisanych w umowie.</w:t>
      </w:r>
    </w:p>
    <w:p w14:paraId="42017578" w14:textId="278C2C92" w:rsidR="005B099F" w:rsidRPr="00893714" w:rsidRDefault="005B09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Strony zobowiązują się dokonać zmiany wysokości wynagrodzenia należnego Wykonawcy, o którym mowa w </w:t>
      </w:r>
      <w:del w:id="158" w:author="Słowińska Dorota" w:date="2024-10-16T10:47:00Z">
        <w:r w:rsidDel="00FA4DF6">
          <w:rPr>
            <w:rFonts w:ascii="Verdana" w:hAnsi="Verdana"/>
            <w:sz w:val="20"/>
            <w:szCs w:val="20"/>
          </w:rPr>
          <w:delText xml:space="preserve">§ 3 </w:delText>
        </w:r>
      </w:del>
      <w:r>
        <w:rPr>
          <w:rFonts w:ascii="Verdana" w:hAnsi="Verdana"/>
          <w:sz w:val="20"/>
          <w:szCs w:val="20"/>
        </w:rPr>
        <w:t>ust. 1</w:t>
      </w:r>
      <w:del w:id="159" w:author="Słowińska Dorota" w:date="2024-10-16T10:47:00Z">
        <w:r w:rsidDel="00FA4DF6">
          <w:rPr>
            <w:rFonts w:ascii="Verdana" w:hAnsi="Verdana"/>
            <w:sz w:val="20"/>
            <w:szCs w:val="20"/>
          </w:rPr>
          <w:delText xml:space="preserve"> Umowy</w:delText>
        </w:r>
      </w:del>
      <w:r>
        <w:rPr>
          <w:rFonts w:ascii="Verdana" w:hAnsi="Verdana"/>
          <w:sz w:val="20"/>
          <w:szCs w:val="20"/>
        </w:rPr>
        <w:t>, w formie pisemnego aneksu, każdorazowo w przypadku zmiany stawki podatku od towarów i usług.</w:t>
      </w:r>
    </w:p>
    <w:p w14:paraId="4D0465DE" w14:textId="3ED8EDB2" w:rsidR="005B099F" w:rsidRPr="00893714" w:rsidRDefault="005B099F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893714">
        <w:rPr>
          <w:rFonts w:ascii="Verdana" w:hAnsi="Verdana"/>
          <w:sz w:val="20"/>
          <w:szCs w:val="20"/>
          <w:lang w:val="x-none"/>
        </w:rPr>
        <w:t xml:space="preserve">Zmiana wysokości wynagrodzenia należnego Wykonawcy w przypadku zaistnienia przesłanki, o której mowa w ust. </w:t>
      </w:r>
      <w:del w:id="160" w:author="Juszczyk Dawid" w:date="2024-10-16T14:19:00Z">
        <w:r w:rsidR="00EB3963" w:rsidRPr="00494D47" w:rsidDel="003858C9">
          <w:rPr>
            <w:rFonts w:ascii="Verdana" w:hAnsi="Verdana"/>
            <w:strike/>
            <w:sz w:val="20"/>
            <w:szCs w:val="20"/>
            <w:rPrChange w:id="161" w:author="Andrzejczak Kacper" w:date="2023-10-05T10:32:00Z">
              <w:rPr>
                <w:rFonts w:ascii="Verdana" w:hAnsi="Verdana"/>
                <w:sz w:val="20"/>
                <w:szCs w:val="20"/>
              </w:rPr>
            </w:rPrChange>
          </w:rPr>
          <w:delText>5</w:delText>
        </w:r>
      </w:del>
      <w:ins w:id="162" w:author="Andrzejczak Kacper" w:date="2023-10-05T10:29:00Z">
        <w:del w:id="163" w:author="Juszczyk Dawid" w:date="2024-10-16T14:19:00Z">
          <w:r w:rsidR="009544D2" w:rsidDel="003858C9">
            <w:rPr>
              <w:rFonts w:ascii="Verdana" w:hAnsi="Verdana"/>
              <w:sz w:val="20"/>
              <w:szCs w:val="20"/>
            </w:rPr>
            <w:delText xml:space="preserve"> </w:delText>
          </w:r>
        </w:del>
        <w:r w:rsidR="009544D2">
          <w:rPr>
            <w:rFonts w:ascii="Verdana" w:hAnsi="Verdana"/>
            <w:sz w:val="20"/>
            <w:szCs w:val="20"/>
          </w:rPr>
          <w:t>6</w:t>
        </w:r>
      </w:ins>
      <w:r w:rsidRPr="00893714">
        <w:rPr>
          <w:rFonts w:ascii="Verdana" w:hAnsi="Verdana"/>
          <w:sz w:val="20"/>
          <w:szCs w:val="20"/>
          <w:lang w:val="x-none"/>
        </w:rPr>
        <w:t>, będzie odnosić się wyłącznie do części przedmiotu Umowy realizowanej, zgodnie z terminami ustalonymi Umową, po dniu wejścia w życie przepisów zmieniających stawkę podatku od towarów i usług.</w:t>
      </w:r>
    </w:p>
    <w:p w14:paraId="3CC4D75B" w14:textId="42A96DCB" w:rsidR="00EB3963" w:rsidRPr="00E975C1" w:rsidRDefault="00EB3963">
      <w:pPr>
        <w:pStyle w:val="Akapitzlist"/>
        <w:numPr>
          <w:ilvl w:val="0"/>
          <w:numId w:val="8"/>
        </w:numPr>
        <w:spacing w:after="0" w:line="360" w:lineRule="auto"/>
        <w:ind w:left="782" w:hanging="357"/>
        <w:jc w:val="both"/>
        <w:rPr>
          <w:ins w:id="164" w:author="Juszczyk Dawid" w:date="2024-10-16T14:22:00Z"/>
          <w:rFonts w:ascii="Verdana" w:hAnsi="Verdana"/>
          <w:sz w:val="20"/>
          <w:szCs w:val="20"/>
          <w:rPrChange w:id="165" w:author="Juszczyk Dawid" w:date="2024-10-16T14:22:00Z">
            <w:rPr>
              <w:ins w:id="166" w:author="Juszczyk Dawid" w:date="2024-10-16T14:22:00Z"/>
              <w:rFonts w:ascii="Verdana" w:hAnsi="Verdana"/>
              <w:sz w:val="20"/>
              <w:szCs w:val="20"/>
              <w:lang w:val="x-none"/>
            </w:rPr>
          </w:rPrChange>
        </w:rPr>
        <w:pPrChange w:id="167" w:author="Juszczyk Dawid" w:date="2024-10-16T14:34:00Z">
          <w:pPr>
            <w:pStyle w:val="Akapitzlist"/>
            <w:numPr>
              <w:numId w:val="8"/>
            </w:numPr>
            <w:ind w:left="785" w:hanging="360"/>
            <w:jc w:val="both"/>
          </w:pPr>
        </w:pPrChange>
      </w:pPr>
      <w:r w:rsidRPr="00EB3963">
        <w:rPr>
          <w:rFonts w:ascii="Verdana" w:hAnsi="Verdana"/>
          <w:sz w:val="20"/>
          <w:szCs w:val="20"/>
          <w:lang w:val="x-none"/>
        </w:rPr>
        <w:t xml:space="preserve">W przypadku zmiany, o której mowa w ust. </w:t>
      </w:r>
      <w:del w:id="168" w:author="Juszczyk Dawid" w:date="2024-10-16T14:19:00Z">
        <w:r w:rsidRPr="00494D47" w:rsidDel="00C309F5">
          <w:rPr>
            <w:rFonts w:ascii="Verdana" w:hAnsi="Verdana"/>
            <w:strike/>
            <w:sz w:val="20"/>
            <w:szCs w:val="20"/>
            <w:rPrChange w:id="169" w:author="Andrzejczak Kacper" w:date="2023-10-05T10:32:00Z">
              <w:rPr>
                <w:rFonts w:ascii="Verdana" w:hAnsi="Verdana"/>
                <w:sz w:val="20"/>
                <w:szCs w:val="20"/>
              </w:rPr>
            </w:rPrChange>
          </w:rPr>
          <w:delText>5</w:delText>
        </w:r>
      </w:del>
      <w:ins w:id="170" w:author="Andrzejczak Kacper" w:date="2023-10-05T10:29:00Z">
        <w:del w:id="171" w:author="Juszczyk Dawid" w:date="2024-10-16T14:19:00Z">
          <w:r w:rsidR="009544D2" w:rsidDel="00C309F5">
            <w:rPr>
              <w:rFonts w:ascii="Verdana" w:hAnsi="Verdana"/>
              <w:sz w:val="20"/>
              <w:szCs w:val="20"/>
            </w:rPr>
            <w:delText xml:space="preserve"> </w:delText>
          </w:r>
        </w:del>
        <w:r w:rsidR="009544D2">
          <w:rPr>
            <w:rFonts w:ascii="Verdana" w:hAnsi="Verdana"/>
            <w:sz w:val="20"/>
            <w:szCs w:val="20"/>
          </w:rPr>
          <w:t>6</w:t>
        </w:r>
      </w:ins>
      <w:r w:rsidRPr="00EB3963">
        <w:rPr>
          <w:rFonts w:ascii="Verdana" w:hAnsi="Verdana"/>
          <w:sz w:val="20"/>
          <w:szCs w:val="20"/>
          <w:lang w:val="x-none"/>
        </w:rPr>
        <w:t xml:space="preserve"> , wartość wynagrodzenia netto nie zmieni się, a wartość wynagrodzenia brutto zostanie wyliczona na podstawie nowych przepisów.</w:t>
      </w:r>
    </w:p>
    <w:p w14:paraId="6F4884D0" w14:textId="534C6253" w:rsidR="00E975C1" w:rsidDel="00E975C1" w:rsidRDefault="004023FD">
      <w:pPr>
        <w:pStyle w:val="Akapitzlist"/>
        <w:numPr>
          <w:ilvl w:val="0"/>
          <w:numId w:val="8"/>
        </w:numPr>
        <w:spacing w:line="360" w:lineRule="auto"/>
        <w:jc w:val="both"/>
        <w:rPr>
          <w:del w:id="172" w:author="Juszczyk Dawid" w:date="2024-10-16T14:22:00Z"/>
          <w:moveTo w:id="173" w:author="Juszczyk Dawid" w:date="2024-10-16T14:22:00Z"/>
          <w:rFonts w:ascii="Verdana" w:hAnsi="Verdana"/>
          <w:sz w:val="20"/>
          <w:szCs w:val="20"/>
        </w:rPr>
        <w:pPrChange w:id="174" w:author="Juszczyk Dawid" w:date="2024-10-16T14:32:00Z">
          <w:pPr>
            <w:pStyle w:val="Akapitzlist"/>
            <w:numPr>
              <w:numId w:val="8"/>
            </w:numPr>
            <w:spacing w:line="360" w:lineRule="auto"/>
            <w:ind w:left="785" w:hanging="360"/>
          </w:pPr>
        </w:pPrChange>
      </w:pPr>
      <w:ins w:id="175" w:author="Słowińska Dorota [3]" w:date="2024-10-23T10:32:00Z">
        <w:r>
          <w:rPr>
            <w:rFonts w:ascii="Verdana" w:hAnsi="Verdana"/>
            <w:sz w:val="20"/>
            <w:szCs w:val="20"/>
          </w:rPr>
          <w:t xml:space="preserve">9. </w:t>
        </w:r>
      </w:ins>
      <w:moveToRangeStart w:id="176" w:author="Juszczyk Dawid" w:date="2024-10-16T14:22:00Z" w:name="move179980960"/>
      <w:moveTo w:id="177" w:author="Juszczyk Dawid" w:date="2024-10-16T14:22:00Z">
        <w:r w:rsidR="00E975C1">
          <w:rPr>
            <w:rFonts w:ascii="Verdana" w:hAnsi="Verdana"/>
            <w:sz w:val="20"/>
            <w:szCs w:val="20"/>
          </w:rPr>
          <w:t xml:space="preserve">W przypadku wyczerpania kwoty maksymalnego wynagrodzenia brutto, o którym mowa w </w:t>
        </w:r>
        <w:del w:id="178" w:author="Słowińska Dorota [3]" w:date="2024-10-23T10:32:00Z">
          <w:r w:rsidR="00E975C1" w:rsidRPr="003276FC" w:rsidDel="004023FD">
            <w:rPr>
              <w:rFonts w:ascii="Verdana" w:hAnsi="Verdana"/>
              <w:sz w:val="20"/>
              <w:szCs w:val="20"/>
            </w:rPr>
            <w:delText xml:space="preserve">§ 3 </w:delText>
          </w:r>
        </w:del>
        <w:r w:rsidR="00E975C1" w:rsidRPr="003276FC">
          <w:rPr>
            <w:rFonts w:ascii="Verdana" w:hAnsi="Verdana"/>
            <w:sz w:val="20"/>
            <w:szCs w:val="20"/>
          </w:rPr>
          <w:t>ust. 1,</w:t>
        </w:r>
        <w:r w:rsidR="00E975C1">
          <w:rPr>
            <w:rFonts w:ascii="Verdana" w:hAnsi="Verdana"/>
            <w:sz w:val="20"/>
            <w:szCs w:val="20"/>
          </w:rPr>
          <w:t xml:space="preserve"> </w:t>
        </w:r>
        <w:r w:rsidR="00E975C1" w:rsidRPr="003276FC">
          <w:rPr>
            <w:rFonts w:ascii="Verdana" w:hAnsi="Verdana"/>
            <w:sz w:val="20"/>
            <w:szCs w:val="20"/>
          </w:rPr>
          <w:t xml:space="preserve">przed upływem terminu określonego w </w:t>
        </w:r>
      </w:moveTo>
      <w:ins w:id="179" w:author="Słowińska Dorota [3]" w:date="2024-10-23T10:33:00Z">
        <w:r w:rsidRPr="00EB3963">
          <w:rPr>
            <w:rFonts w:ascii="Verdana" w:hAnsi="Verdana"/>
            <w:sz w:val="20"/>
            <w:szCs w:val="20"/>
          </w:rPr>
          <w:t>§</w:t>
        </w:r>
        <w:r>
          <w:rPr>
            <w:rFonts w:ascii="Verdana" w:hAnsi="Verdana"/>
            <w:sz w:val="20"/>
            <w:szCs w:val="20"/>
          </w:rPr>
          <w:t xml:space="preserve"> 2 </w:t>
        </w:r>
      </w:ins>
      <w:moveTo w:id="180" w:author="Juszczyk Dawid" w:date="2024-10-16T14:22:00Z">
        <w:r w:rsidR="00E975C1" w:rsidRPr="003276FC">
          <w:rPr>
            <w:rFonts w:ascii="Verdana" w:hAnsi="Verdana"/>
            <w:sz w:val="20"/>
            <w:szCs w:val="20"/>
          </w:rPr>
          <w:t>ust. 1 Umowa wygasa bez</w:t>
        </w:r>
        <w:r w:rsidR="00E975C1">
          <w:rPr>
            <w:rFonts w:ascii="Verdana" w:hAnsi="Verdana"/>
            <w:sz w:val="20"/>
            <w:szCs w:val="20"/>
          </w:rPr>
          <w:t xml:space="preserve"> </w:t>
        </w:r>
        <w:r w:rsidR="00E975C1" w:rsidRPr="003276FC">
          <w:rPr>
            <w:rFonts w:ascii="Verdana" w:hAnsi="Verdana"/>
            <w:sz w:val="20"/>
            <w:szCs w:val="20"/>
          </w:rPr>
          <w:t>konieczności składania oświadczeń Stron umowy.</w:t>
        </w:r>
      </w:moveTo>
    </w:p>
    <w:moveToRangeEnd w:id="176"/>
    <w:p w14:paraId="78E5CD0C" w14:textId="77777777" w:rsidR="00E975C1" w:rsidRPr="00E975C1" w:rsidRDefault="00E975C1">
      <w:pPr>
        <w:pStyle w:val="Akapitzlist"/>
        <w:numPr>
          <w:ilvl w:val="0"/>
          <w:numId w:val="8"/>
        </w:numPr>
        <w:spacing w:line="360" w:lineRule="auto"/>
        <w:jc w:val="both"/>
        <w:rPr>
          <w:ins w:id="181" w:author="Juszczyk Dawid" w:date="2024-10-16T14:20:00Z"/>
          <w:rFonts w:ascii="Verdana" w:hAnsi="Verdana"/>
          <w:sz w:val="20"/>
          <w:szCs w:val="20"/>
          <w:rPrChange w:id="182" w:author="Juszczyk Dawid" w:date="2024-10-16T14:22:00Z">
            <w:rPr>
              <w:ins w:id="183" w:author="Juszczyk Dawid" w:date="2024-10-16T14:20:00Z"/>
              <w:rFonts w:ascii="Verdana" w:hAnsi="Verdana"/>
              <w:sz w:val="20"/>
              <w:szCs w:val="20"/>
              <w:lang w:val="x-none"/>
            </w:rPr>
          </w:rPrChange>
        </w:rPr>
        <w:pPrChange w:id="184" w:author="Juszczyk Dawid" w:date="2024-10-16T14:32:00Z">
          <w:pPr>
            <w:pStyle w:val="Akapitzlist"/>
            <w:numPr>
              <w:numId w:val="8"/>
            </w:numPr>
            <w:ind w:left="785" w:hanging="360"/>
            <w:jc w:val="both"/>
          </w:pPr>
        </w:pPrChange>
      </w:pPr>
    </w:p>
    <w:p w14:paraId="27CB7945" w14:textId="4E9FD36D" w:rsidR="00E975C1" w:rsidDel="00E44A65" w:rsidRDefault="004023FD" w:rsidP="00E44A6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del w:id="185" w:author="Juszczyk Dawid" w:date="2024-10-16T14:56:00Z"/>
          <w:rFonts w:ascii="Verdana" w:hAnsi="Verdana" w:cs="ArialMT"/>
          <w:sz w:val="20"/>
          <w:szCs w:val="20"/>
        </w:rPr>
      </w:pPr>
      <w:ins w:id="186" w:author="Słowińska Dorota [3]" w:date="2024-10-23T10:33:00Z">
        <w:r>
          <w:rPr>
            <w:rFonts w:ascii="Verdana" w:hAnsi="Verdana" w:cs="ArialMT"/>
            <w:sz w:val="20"/>
            <w:szCs w:val="20"/>
          </w:rPr>
          <w:t xml:space="preserve">10. </w:t>
        </w:r>
      </w:ins>
      <w:moveToRangeStart w:id="187" w:author="Juszczyk Dawid" w:date="2024-10-16T14:20:00Z" w:name="move179980858"/>
      <w:moveTo w:id="188" w:author="Juszczyk Dawid" w:date="2024-10-16T14:20:00Z">
        <w:r w:rsidR="00E975C1" w:rsidRPr="0086248C">
          <w:rPr>
            <w:rFonts w:ascii="Verdana" w:hAnsi="Verdana" w:cs="ArialMT"/>
            <w:sz w:val="20"/>
            <w:szCs w:val="20"/>
          </w:rPr>
          <w:t>W przypadku nie wykorzystania całej kwoty za usługi objęte umową, Wykonawcy nie przysługują</w:t>
        </w:r>
        <w:del w:id="189" w:author="Juszczyk Dawid" w:date="2024-10-16T14:20:00Z">
          <w:r w:rsidR="00E975C1" w:rsidRPr="0086248C" w:rsidDel="00E975C1">
            <w:rPr>
              <w:rFonts w:ascii="Verdana" w:hAnsi="Verdana" w:cs="ArialMT"/>
              <w:sz w:val="20"/>
              <w:szCs w:val="20"/>
            </w:rPr>
            <w:delText xml:space="preserve"> </w:delText>
          </w:r>
        </w:del>
        <w:r w:rsidR="00E975C1" w:rsidRPr="0086248C">
          <w:rPr>
            <w:rFonts w:ascii="Verdana" w:hAnsi="Verdana" w:cs="ArialMT"/>
            <w:sz w:val="20"/>
            <w:szCs w:val="20"/>
          </w:rPr>
          <w:t xml:space="preserve"> roszczenia z tego tytułu. </w:t>
        </w:r>
      </w:moveTo>
    </w:p>
    <w:p w14:paraId="464F920D" w14:textId="77777777" w:rsidR="00E44A65" w:rsidRDefault="00E44A6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ins w:id="190" w:author="Juszczyk Dawid" w:date="2024-10-16T14:56:00Z"/>
          <w:moveTo w:id="191" w:author="Juszczyk Dawid" w:date="2024-10-16T14:20:00Z"/>
          <w:rFonts w:ascii="Verdana" w:hAnsi="Verdana" w:cs="ArialMT"/>
          <w:sz w:val="20"/>
          <w:szCs w:val="20"/>
        </w:rPr>
      </w:pPr>
    </w:p>
    <w:moveToRangeEnd w:id="187"/>
    <w:p w14:paraId="46F45E1E" w14:textId="77777777" w:rsidR="00E975C1" w:rsidRPr="00E44A65" w:rsidDel="00E44A65" w:rsidRDefault="00E975C1">
      <w:pPr>
        <w:pStyle w:val="Akapitzlist"/>
        <w:autoSpaceDE w:val="0"/>
        <w:autoSpaceDN w:val="0"/>
        <w:adjustRightInd w:val="0"/>
        <w:spacing w:after="0" w:line="360" w:lineRule="auto"/>
        <w:ind w:left="785"/>
        <w:contextualSpacing w:val="0"/>
        <w:jc w:val="both"/>
        <w:rPr>
          <w:del w:id="192" w:author="Juszczyk Dawid" w:date="2024-10-16T14:56:00Z"/>
          <w:rFonts w:ascii="Verdana" w:hAnsi="Verdana"/>
          <w:sz w:val="20"/>
          <w:szCs w:val="20"/>
          <w:rPrChange w:id="193" w:author="Juszczyk Dawid" w:date="2024-10-16T14:56:00Z">
            <w:rPr>
              <w:del w:id="194" w:author="Juszczyk Dawid" w:date="2024-10-16T14:56:00Z"/>
            </w:rPr>
          </w:rPrChange>
        </w:rPr>
        <w:pPrChange w:id="195" w:author="Juszczyk Dawid" w:date="2024-10-16T14:56:00Z">
          <w:pPr>
            <w:pStyle w:val="Akapitzlist"/>
            <w:numPr>
              <w:numId w:val="8"/>
            </w:numPr>
            <w:ind w:left="785" w:hanging="360"/>
            <w:jc w:val="both"/>
          </w:pPr>
        </w:pPrChange>
      </w:pPr>
    </w:p>
    <w:p w14:paraId="66869280" w14:textId="77777777" w:rsidR="003F2EA2" w:rsidRPr="00E44A65" w:rsidRDefault="003F2EA2">
      <w:pPr>
        <w:pStyle w:val="Akapitzlist"/>
        <w:autoSpaceDE w:val="0"/>
        <w:autoSpaceDN w:val="0"/>
        <w:adjustRightInd w:val="0"/>
        <w:spacing w:after="0" w:line="360" w:lineRule="auto"/>
        <w:ind w:left="785"/>
        <w:contextualSpacing w:val="0"/>
        <w:jc w:val="both"/>
        <w:rPr>
          <w:rFonts w:eastAsia="Times New Roman" w:cs="Arial-BoldMT"/>
          <w:bCs/>
          <w:rPrChange w:id="196" w:author="Juszczyk Dawid" w:date="2024-10-16T14:56:00Z">
            <w:rPr/>
          </w:rPrChange>
        </w:rPr>
        <w:pPrChange w:id="197" w:author="Juszczyk Dawid" w:date="2024-10-16T14:56:00Z">
          <w:pPr>
            <w:pStyle w:val="Akapitzlist"/>
            <w:ind w:left="785"/>
          </w:pPr>
        </w:pPrChange>
      </w:pPr>
    </w:p>
    <w:p w14:paraId="53AF2D8A" w14:textId="77777777" w:rsidR="00D57F2E" w:rsidRPr="00462458" w:rsidRDefault="00462458" w:rsidP="00D57F2E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D57F2E" w:rsidRPr="00462458">
        <w:rPr>
          <w:rFonts w:ascii="Verdana" w:eastAsia="Times New Roman" w:hAnsi="Verdana" w:cs="Arial-BoldMT"/>
          <w:b/>
          <w:bCs/>
          <w:sz w:val="20"/>
          <w:szCs w:val="20"/>
        </w:rPr>
        <w:t>4</w:t>
      </w:r>
    </w:p>
    <w:p w14:paraId="0272D656" w14:textId="0809D1D2" w:rsidR="00D57F2E" w:rsidRPr="00D57F2E" w:rsidRDefault="00D57F2E" w:rsidP="0046245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D57F2E">
        <w:rPr>
          <w:rFonts w:ascii="Verdana" w:eastAsia="Times New Roman" w:hAnsi="Verdana" w:cs="ArialMT"/>
          <w:sz w:val="20"/>
          <w:szCs w:val="20"/>
        </w:rPr>
        <w:t xml:space="preserve">Upoważnionym ze strony Wykonawcy do kontaktów z Zamawiającym umowy </w:t>
      </w:r>
      <w:r w:rsidR="000C37DC">
        <w:rPr>
          <w:rFonts w:ascii="Verdana" w:eastAsia="Times New Roman" w:hAnsi="Verdana" w:cs="ArialMT"/>
          <w:sz w:val="20"/>
          <w:szCs w:val="20"/>
        </w:rPr>
        <w:br/>
      </w:r>
      <w:r w:rsidRPr="00D57F2E">
        <w:rPr>
          <w:rFonts w:ascii="Verdana" w:eastAsia="Times New Roman" w:hAnsi="Verdana" w:cs="ArialMT"/>
          <w:sz w:val="20"/>
          <w:szCs w:val="20"/>
        </w:rPr>
        <w:t>jest ……………………</w:t>
      </w:r>
      <w:del w:id="198" w:author="Juszczyk Dawid" w:date="2024-10-16T14:30:00Z">
        <w:r w:rsidRPr="00D57F2E" w:rsidDel="001D6BFF">
          <w:rPr>
            <w:rFonts w:ascii="Verdana" w:eastAsia="Times New Roman" w:hAnsi="Verdana" w:cs="ArialMT"/>
            <w:sz w:val="20"/>
            <w:szCs w:val="20"/>
          </w:rPr>
          <w:delText>..</w:delText>
        </w:r>
      </w:del>
      <w:ins w:id="199" w:author="Juszczyk Dawid" w:date="2024-10-16T14:30:00Z">
        <w:r w:rsidR="001D6BFF">
          <w:rPr>
            <w:rFonts w:ascii="Verdana" w:eastAsia="Times New Roman" w:hAnsi="Verdana" w:cs="ArialMT"/>
            <w:sz w:val="20"/>
            <w:szCs w:val="20"/>
          </w:rPr>
          <w:t>………………………………</w:t>
        </w:r>
      </w:ins>
      <w:ins w:id="200" w:author="Juszczyk Dawid" w:date="2024-10-16T14:31:00Z">
        <w:r w:rsidR="001D6BFF">
          <w:rPr>
            <w:rFonts w:ascii="Verdana" w:eastAsia="Times New Roman" w:hAnsi="Verdana" w:cs="ArialMT"/>
            <w:sz w:val="20"/>
            <w:szCs w:val="20"/>
          </w:rPr>
          <w:t>………….</w:t>
        </w:r>
      </w:ins>
      <w:r w:rsidRPr="00D57F2E">
        <w:rPr>
          <w:rFonts w:ascii="Verdana" w:eastAsia="Times New Roman" w:hAnsi="Verdana" w:cs="ArialMT"/>
          <w:sz w:val="20"/>
          <w:szCs w:val="20"/>
        </w:rPr>
        <w:t xml:space="preserve">, </w:t>
      </w:r>
      <w:ins w:id="201" w:author="Juszczyk Dawid" w:date="2024-10-16T14:14:00Z">
        <w:r w:rsidR="003858C9">
          <w:rPr>
            <w:rFonts w:ascii="Verdana" w:eastAsia="Times New Roman" w:hAnsi="Verdana" w:cs="ArialMT"/>
            <w:sz w:val="20"/>
            <w:szCs w:val="20"/>
          </w:rPr>
          <w:t xml:space="preserve">nr </w:t>
        </w:r>
      </w:ins>
      <w:r w:rsidRPr="00D57F2E">
        <w:rPr>
          <w:rFonts w:ascii="Verdana" w:eastAsia="Times New Roman" w:hAnsi="Verdana" w:cs="ArialMT"/>
          <w:sz w:val="20"/>
          <w:szCs w:val="20"/>
        </w:rPr>
        <w:t>telefon</w:t>
      </w:r>
      <w:ins w:id="202" w:author="Juszczyk Dawid" w:date="2024-10-16T14:14:00Z">
        <w:r w:rsidR="003858C9">
          <w:rPr>
            <w:rFonts w:ascii="Verdana" w:eastAsia="Times New Roman" w:hAnsi="Verdana" w:cs="ArialMT"/>
            <w:sz w:val="20"/>
            <w:szCs w:val="20"/>
          </w:rPr>
          <w:t>u</w:t>
        </w:r>
      </w:ins>
      <w:r w:rsidRPr="00D57F2E">
        <w:rPr>
          <w:rFonts w:ascii="Verdana" w:eastAsia="Times New Roman" w:hAnsi="Verdana" w:cs="ArialMT"/>
          <w:sz w:val="20"/>
          <w:szCs w:val="20"/>
        </w:rPr>
        <w:t xml:space="preserve"> ……………………</w:t>
      </w:r>
      <w:del w:id="203" w:author="Juszczyk Dawid" w:date="2024-10-16T14:30:00Z">
        <w:r w:rsidRPr="00D57F2E" w:rsidDel="001D6BFF">
          <w:rPr>
            <w:rFonts w:ascii="Verdana" w:eastAsia="Times New Roman" w:hAnsi="Verdana" w:cs="ArialMT"/>
            <w:sz w:val="20"/>
            <w:szCs w:val="20"/>
          </w:rPr>
          <w:delText>.</w:delText>
        </w:r>
      </w:del>
      <w:ins w:id="204" w:author="Juszczyk Dawid" w:date="2024-10-16T14:30:00Z">
        <w:r w:rsidR="001D6BFF">
          <w:rPr>
            <w:rFonts w:ascii="Verdana" w:eastAsia="Times New Roman" w:hAnsi="Verdana" w:cs="ArialMT"/>
            <w:sz w:val="20"/>
            <w:szCs w:val="20"/>
          </w:rPr>
          <w:t>…………</w:t>
        </w:r>
      </w:ins>
      <w:ins w:id="205" w:author="Juszczyk Dawid" w:date="2024-10-16T14:31:00Z">
        <w:r w:rsidR="001D6BFF">
          <w:rPr>
            <w:rFonts w:ascii="Verdana" w:eastAsia="Times New Roman" w:hAnsi="Verdana" w:cs="ArialMT"/>
            <w:sz w:val="20"/>
            <w:szCs w:val="20"/>
          </w:rPr>
          <w:t>……….</w:t>
        </w:r>
      </w:ins>
      <w:r w:rsidRPr="00D57F2E">
        <w:rPr>
          <w:rFonts w:ascii="Verdana" w:eastAsia="Times New Roman" w:hAnsi="Verdana" w:cs="ArialMT"/>
          <w:sz w:val="20"/>
          <w:szCs w:val="20"/>
        </w:rPr>
        <w:t>.</w:t>
      </w:r>
    </w:p>
    <w:p w14:paraId="0A95547F" w14:textId="7FC1A744" w:rsidR="00D57F2E" w:rsidRPr="00D57F2E" w:rsidRDefault="00D57F2E" w:rsidP="0046245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lastRenderedPageBreak/>
        <w:t>Upoważnionym pracownikiem nadzorującym realizację umowy ze strony</w:t>
      </w:r>
      <w:r>
        <w:rPr>
          <w:rFonts w:ascii="Verdana" w:eastAsia="Times New Roman" w:hAnsi="Verdana" w:cs="ArialMT"/>
          <w:sz w:val="20"/>
          <w:szCs w:val="20"/>
        </w:rPr>
        <w:t xml:space="preserve"> </w:t>
      </w:r>
      <w:ins w:id="206" w:author="Juszczyk Dawid" w:date="2024-10-16T14:13:00Z">
        <w:r w:rsidR="003858C9">
          <w:rPr>
            <w:rFonts w:ascii="Verdana" w:eastAsia="Times New Roman" w:hAnsi="Verdana" w:cs="ArialMT"/>
            <w:sz w:val="20"/>
            <w:szCs w:val="20"/>
          </w:rPr>
          <w:t>Zamawiającego</w:t>
        </w:r>
      </w:ins>
      <w:del w:id="207" w:author="Juszczyk Dawid" w:date="2024-10-16T14:12:00Z">
        <w:r w:rsidDel="003858C9">
          <w:rPr>
            <w:rFonts w:ascii="Verdana" w:eastAsia="Times New Roman" w:hAnsi="Verdana" w:cs="ArialMT"/>
            <w:sz w:val="20"/>
            <w:szCs w:val="20"/>
          </w:rPr>
          <w:delText>Wykonawcy</w:delText>
        </w:r>
      </w:del>
      <w:r w:rsidRPr="003276FC">
        <w:rPr>
          <w:rFonts w:ascii="Verdana" w:eastAsia="Times New Roman" w:hAnsi="Verdana" w:cs="ArialMT"/>
          <w:sz w:val="20"/>
          <w:szCs w:val="20"/>
        </w:rPr>
        <w:t xml:space="preserve"> jest </w:t>
      </w:r>
      <w:ins w:id="208" w:author="Juszczyk Dawid" w:date="2024-10-16T14:13:00Z">
        <w:r w:rsidR="003858C9">
          <w:rPr>
            <w:rFonts w:ascii="Verdana" w:eastAsia="Times New Roman" w:hAnsi="Verdana" w:cs="ArialMT"/>
            <w:sz w:val="20"/>
            <w:szCs w:val="20"/>
          </w:rPr>
          <w:t>Starszy Inspektor</w:t>
        </w:r>
      </w:ins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ins w:id="209" w:author="Juszczyk Dawid" w:date="2024-10-16T14:13:00Z">
        <w:r w:rsidR="003858C9">
          <w:rPr>
            <w:rFonts w:ascii="Verdana" w:eastAsia="Times New Roman" w:hAnsi="Verdana" w:cs="ArialMT"/>
            <w:sz w:val="20"/>
            <w:szCs w:val="20"/>
          </w:rPr>
          <w:t>Dawid Juszczyk</w:t>
        </w:r>
      </w:ins>
      <w:del w:id="210" w:author="Juszczyk Dawid" w:date="2024-10-16T14:13:00Z">
        <w:r w:rsidRPr="003276FC" w:rsidDel="003858C9">
          <w:rPr>
            <w:rFonts w:ascii="Verdana" w:eastAsia="Times New Roman" w:hAnsi="Verdana" w:cs="ArialMT"/>
            <w:sz w:val="20"/>
            <w:szCs w:val="20"/>
          </w:rPr>
          <w:delText>…………………………….</w:delText>
        </w:r>
      </w:del>
      <w:r w:rsidRPr="003276FC">
        <w:rPr>
          <w:rFonts w:ascii="Verdana" w:eastAsia="Times New Roman" w:hAnsi="Verdana" w:cs="ArialMT"/>
          <w:sz w:val="20"/>
          <w:szCs w:val="20"/>
        </w:rPr>
        <w:t xml:space="preserve">, </w:t>
      </w:r>
      <w:ins w:id="211" w:author="Juszczyk Dawid" w:date="2024-10-16T14:14:00Z">
        <w:r w:rsidR="003858C9">
          <w:rPr>
            <w:rFonts w:ascii="Verdana" w:eastAsia="Times New Roman" w:hAnsi="Verdana" w:cs="ArialMT"/>
            <w:sz w:val="20"/>
            <w:szCs w:val="20"/>
          </w:rPr>
          <w:t xml:space="preserve">nr </w:t>
        </w:r>
      </w:ins>
      <w:r w:rsidRPr="003276FC">
        <w:rPr>
          <w:rFonts w:ascii="Verdana" w:eastAsia="Times New Roman" w:hAnsi="Verdana" w:cs="ArialMT"/>
          <w:sz w:val="20"/>
          <w:szCs w:val="20"/>
        </w:rPr>
        <w:t>telefon</w:t>
      </w:r>
      <w:ins w:id="212" w:author="Juszczyk Dawid" w:date="2024-10-16T14:14:00Z">
        <w:r w:rsidR="003858C9">
          <w:rPr>
            <w:rFonts w:ascii="Verdana" w:eastAsia="Times New Roman" w:hAnsi="Verdana" w:cs="ArialMT"/>
            <w:sz w:val="20"/>
            <w:szCs w:val="20"/>
          </w:rPr>
          <w:t>u 882 360 502</w:t>
        </w:r>
      </w:ins>
      <w:del w:id="213" w:author="Juszczyk Dawid" w:date="2024-10-16T14:14:00Z">
        <w:r w:rsidRPr="003276FC" w:rsidDel="003858C9">
          <w:rPr>
            <w:rFonts w:ascii="Verdana" w:eastAsia="Times New Roman" w:hAnsi="Verdana" w:cs="ArialMT"/>
            <w:sz w:val="20"/>
            <w:szCs w:val="20"/>
          </w:rPr>
          <w:delText xml:space="preserve"> ………………………..</w:delText>
        </w:r>
      </w:del>
    </w:p>
    <w:p w14:paraId="1DD748E9" w14:textId="77777777" w:rsid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</w:p>
    <w:p w14:paraId="6714C2AA" w14:textId="77777777" w:rsidR="00D57F2E" w:rsidRPr="00B270DF" w:rsidRDefault="00D57F2E" w:rsidP="00D57F2E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-BoldMT"/>
          <w:b/>
          <w:bCs/>
          <w:sz w:val="20"/>
          <w:szCs w:val="20"/>
        </w:rPr>
      </w:pPr>
      <w:r w:rsidRPr="00B270DF">
        <w:rPr>
          <w:rFonts w:ascii="Verdana" w:eastAsia="Times New Roman" w:hAnsi="Verdana" w:cs="ArialMT"/>
          <w:b/>
          <w:sz w:val="20"/>
          <w:szCs w:val="20"/>
        </w:rPr>
        <w:t xml:space="preserve">                                                             </w:t>
      </w:r>
      <w:r w:rsidR="00B270DF">
        <w:rPr>
          <w:rFonts w:ascii="Verdana" w:eastAsia="Times New Roman" w:hAnsi="Verdana" w:cs="ArialMT"/>
          <w:b/>
          <w:sz w:val="20"/>
          <w:szCs w:val="20"/>
        </w:rPr>
        <w:tab/>
      </w:r>
      <w:r w:rsidRPr="00B270DF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B270DF" w:rsidRPr="00B270DF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Pr="00B270DF">
        <w:rPr>
          <w:rFonts w:ascii="Verdana" w:eastAsia="Times New Roman" w:hAnsi="Verdana" w:cs="Arial-BoldMT"/>
          <w:b/>
          <w:bCs/>
          <w:sz w:val="20"/>
          <w:szCs w:val="20"/>
        </w:rPr>
        <w:t>5</w:t>
      </w:r>
    </w:p>
    <w:p w14:paraId="227CCEE9" w14:textId="66B6A5CE" w:rsidR="00D57F2E" w:rsidRPr="000C37DC" w:rsidRDefault="000C37DC" w:rsidP="0046245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Strony ustalają, że rozliczenie za wykon</w:t>
      </w:r>
      <w:r w:rsidR="00462458">
        <w:rPr>
          <w:rFonts w:ascii="Verdana" w:eastAsia="Times New Roman" w:hAnsi="Verdana" w:cs="ArialMT"/>
          <w:sz w:val="20"/>
          <w:szCs w:val="20"/>
        </w:rPr>
        <w:t xml:space="preserve">ane usługi nastąpi na podstawie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wystawianych przez Wykonawcę faktur </w:t>
      </w:r>
      <w:commentRangeStart w:id="214"/>
      <w:r w:rsidRPr="003276FC">
        <w:rPr>
          <w:rFonts w:ascii="Verdana" w:eastAsia="Times New Roman" w:hAnsi="Verdana" w:cs="ArialMT"/>
          <w:sz w:val="20"/>
          <w:szCs w:val="20"/>
        </w:rPr>
        <w:t xml:space="preserve">po </w:t>
      </w:r>
      <w:ins w:id="215" w:author="Juszczyk Dawid" w:date="2024-10-16T14:38:00Z">
        <w:r w:rsidR="00BB0768">
          <w:rPr>
            <w:rFonts w:ascii="Verdana" w:eastAsia="Times New Roman" w:hAnsi="Verdana" w:cs="ArialMT"/>
            <w:sz w:val="20"/>
            <w:szCs w:val="20"/>
          </w:rPr>
          <w:t xml:space="preserve">każdorazowym wykonaniu usługi. </w:t>
        </w:r>
      </w:ins>
      <w:del w:id="216" w:author="Juszczyk Dawid" w:date="2024-10-16T14:38:00Z">
        <w:r w:rsidRPr="003276FC" w:rsidDel="00BB0768">
          <w:rPr>
            <w:rFonts w:ascii="Verdana" w:eastAsia="Times New Roman" w:hAnsi="Verdana" w:cs="ArialMT"/>
            <w:sz w:val="20"/>
            <w:szCs w:val="20"/>
          </w:rPr>
          <w:delText>zakończeniu</w:delText>
        </w:r>
      </w:del>
      <w:del w:id="217" w:author="Juszczyk Dawid" w:date="2024-10-16T14:26:00Z">
        <w:r w:rsidRPr="003276FC" w:rsidDel="00D52E0E">
          <w:rPr>
            <w:rFonts w:ascii="Verdana" w:eastAsia="Times New Roman" w:hAnsi="Verdana" w:cs="ArialMT"/>
            <w:sz w:val="20"/>
            <w:szCs w:val="20"/>
          </w:rPr>
          <w:delText xml:space="preserve"> każdego miesiąca</w:delText>
        </w:r>
      </w:del>
      <w:del w:id="218" w:author="Juszczyk Dawid" w:date="2024-10-16T14:38:00Z">
        <w:r w:rsidRPr="003276FC" w:rsidDel="00BB0768">
          <w:rPr>
            <w:rFonts w:ascii="Verdana" w:eastAsia="Times New Roman" w:hAnsi="Verdana" w:cs="ArialMT"/>
            <w:sz w:val="20"/>
            <w:szCs w:val="20"/>
          </w:rPr>
          <w:delText xml:space="preserve"> realizacji umowy.</w:delText>
        </w:r>
        <w:commentRangeEnd w:id="214"/>
        <w:r w:rsidR="00CE59A2" w:rsidDel="00BB0768">
          <w:rPr>
            <w:rStyle w:val="Odwoaniedokomentarza"/>
          </w:rPr>
          <w:commentReference w:id="214"/>
        </w:r>
        <w:r w:rsidRPr="003276FC" w:rsidDel="00BB0768">
          <w:rPr>
            <w:rFonts w:ascii="Verdana" w:eastAsia="Times New Roman" w:hAnsi="Verdana" w:cs="ArialMT"/>
            <w:sz w:val="20"/>
            <w:szCs w:val="20"/>
          </w:rPr>
          <w:delText xml:space="preserve"> </w:delText>
        </w:r>
      </w:del>
      <w:del w:id="219" w:author="Łatecka Agata" w:date="2024-10-21T07:17:00Z">
        <w:r w:rsidDel="00D10E51">
          <w:rPr>
            <w:rFonts w:ascii="Verdana" w:eastAsia="Times New Roman" w:hAnsi="Verdana" w:cs="ArialMT"/>
            <w:sz w:val="20"/>
            <w:szCs w:val="20"/>
          </w:rPr>
          <w:delText>Załącznikiem</w:delText>
        </w:r>
      </w:del>
      <w:ins w:id="220" w:author="Łatecka Agata" w:date="2024-10-21T07:17:00Z">
        <w:r w:rsidR="00D10E51">
          <w:rPr>
            <w:rFonts w:ascii="Verdana" w:eastAsia="Times New Roman" w:hAnsi="Verdana" w:cs="ArialMT"/>
            <w:sz w:val="20"/>
            <w:szCs w:val="20"/>
          </w:rPr>
          <w:t>Podstawą wystawienia</w:t>
        </w:r>
      </w:ins>
      <w:del w:id="221" w:author="Łatecka Agata" w:date="2024-10-21T07:17:00Z">
        <w:r w:rsidDel="00D10E51">
          <w:rPr>
            <w:rFonts w:ascii="Verdana" w:eastAsia="Times New Roman" w:hAnsi="Verdana" w:cs="ArialMT"/>
            <w:sz w:val="20"/>
            <w:szCs w:val="20"/>
          </w:rPr>
          <w:delText xml:space="preserve"> do</w:delText>
        </w:r>
      </w:del>
      <w:r>
        <w:rPr>
          <w:rFonts w:ascii="Verdana" w:eastAsia="Times New Roman" w:hAnsi="Verdana" w:cs="ArialMT"/>
          <w:sz w:val="20"/>
          <w:szCs w:val="20"/>
        </w:rPr>
        <w:t xml:space="preserve"> faktur</w:t>
      </w:r>
      <w:ins w:id="222" w:author="Łatecka Agata" w:date="2024-10-21T07:17:00Z">
        <w:r w:rsidR="00D10E51">
          <w:rPr>
            <w:rFonts w:ascii="Verdana" w:eastAsia="Times New Roman" w:hAnsi="Verdana" w:cs="ArialMT"/>
            <w:sz w:val="20"/>
            <w:szCs w:val="20"/>
          </w:rPr>
          <w:t>y</w:t>
        </w:r>
      </w:ins>
      <w:r>
        <w:rPr>
          <w:rFonts w:ascii="Verdana" w:eastAsia="Times New Roman" w:hAnsi="Verdana" w:cs="ArialMT"/>
          <w:sz w:val="20"/>
          <w:szCs w:val="20"/>
        </w:rPr>
        <w:t xml:space="preserve"> będzie po</w:t>
      </w:r>
      <w:ins w:id="223" w:author="Łatecka Agata" w:date="2024-10-21T07:17:00Z">
        <w:r w:rsidR="00D10E51">
          <w:rPr>
            <w:rFonts w:ascii="Verdana" w:eastAsia="Times New Roman" w:hAnsi="Verdana" w:cs="ArialMT"/>
            <w:sz w:val="20"/>
            <w:szCs w:val="20"/>
          </w:rPr>
          <w:t xml:space="preserve">dpisany przez </w:t>
        </w:r>
      </w:ins>
      <w:ins w:id="224" w:author="Łatecka Agata" w:date="2024-10-21T07:18:00Z">
        <w:r w:rsidR="00D10E51">
          <w:rPr>
            <w:rFonts w:ascii="Verdana" w:eastAsia="Times New Roman" w:hAnsi="Verdana" w:cs="ArialMT"/>
            <w:sz w:val="20"/>
            <w:szCs w:val="20"/>
          </w:rPr>
          <w:t>przedstawicieli Zamawiającego oraz Wykonawcy</w:t>
        </w:r>
      </w:ins>
      <w:del w:id="225" w:author="Łatecka Agata" w:date="2024-10-21T07:17:00Z">
        <w:r w:rsidDel="00D10E51">
          <w:rPr>
            <w:rFonts w:ascii="Verdana" w:eastAsia="Times New Roman" w:hAnsi="Verdana" w:cs="ArialMT"/>
            <w:sz w:val="20"/>
            <w:szCs w:val="20"/>
          </w:rPr>
          <w:delText>twierdzony</w:delText>
        </w:r>
      </w:del>
      <w:r>
        <w:rPr>
          <w:rFonts w:ascii="Verdana" w:eastAsia="Times New Roman" w:hAnsi="Verdana" w:cs="ArialMT"/>
          <w:sz w:val="20"/>
          <w:szCs w:val="20"/>
        </w:rPr>
        <w:t xml:space="preserve"> protokół.</w:t>
      </w:r>
      <w:ins w:id="226" w:author="Słowińska Dorota [2]" w:date="2024-10-23T10:25:00Z">
        <w:r w:rsidR="004023FD">
          <w:rPr>
            <w:rFonts w:ascii="Verdana" w:eastAsia="Times New Roman" w:hAnsi="Verdana" w:cs="ArialMT"/>
            <w:sz w:val="20"/>
            <w:szCs w:val="20"/>
          </w:rPr>
          <w:t xml:space="preserve"> </w:t>
        </w:r>
      </w:ins>
    </w:p>
    <w:p w14:paraId="291A8608" w14:textId="5AC5457E" w:rsidR="000C37DC" w:rsidRPr="000C37DC" w:rsidRDefault="000C37DC" w:rsidP="0046245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C37DC">
        <w:rPr>
          <w:rFonts w:ascii="Verdana" w:eastAsia="Times New Roman" w:hAnsi="Verdana"/>
          <w:sz w:val="20"/>
          <w:szCs w:val="20"/>
          <w:lang w:eastAsia="pl-PL"/>
        </w:rPr>
        <w:t xml:space="preserve">Należności będą regulowane na konto Wykonawcy </w:t>
      </w:r>
      <w:r w:rsidR="00336E2C">
        <w:rPr>
          <w:rFonts w:ascii="Verdana" w:eastAsia="Times New Roman" w:hAnsi="Verdana"/>
          <w:sz w:val="20"/>
          <w:szCs w:val="20"/>
          <w:lang w:eastAsia="pl-PL"/>
        </w:rPr>
        <w:br/>
      </w:r>
      <w:r w:rsidRPr="000C37DC">
        <w:rPr>
          <w:rFonts w:ascii="Verdana" w:eastAsia="Times New Roman" w:hAnsi="Verdana"/>
          <w:sz w:val="20"/>
          <w:szCs w:val="20"/>
          <w:lang w:eastAsia="pl-PL"/>
        </w:rPr>
        <w:t>nr _________________________</w:t>
      </w:r>
      <w:ins w:id="227" w:author="Juszczyk Dawid" w:date="2024-10-16T14:16:00Z">
        <w:r w:rsidR="003858C9">
          <w:rPr>
            <w:rFonts w:ascii="Verdana" w:eastAsia="Times New Roman" w:hAnsi="Verdana"/>
            <w:sz w:val="20"/>
            <w:szCs w:val="20"/>
            <w:lang w:eastAsia="pl-PL"/>
          </w:rPr>
          <w:t>_____________</w:t>
        </w:r>
      </w:ins>
      <w:r w:rsidRPr="000C37DC">
        <w:rPr>
          <w:rFonts w:ascii="Verdana" w:eastAsia="Times New Roman" w:hAnsi="Verdana"/>
          <w:sz w:val="20"/>
          <w:szCs w:val="20"/>
          <w:lang w:eastAsia="pl-PL"/>
        </w:rPr>
        <w:t xml:space="preserve">  w terminie </w:t>
      </w:r>
      <w:del w:id="228" w:author="Żatkiewicz Barbara" w:date="2024-10-11T13:42:00Z">
        <w:r w:rsidRPr="000C37DC" w:rsidDel="00861482">
          <w:rPr>
            <w:rFonts w:ascii="Verdana" w:eastAsia="Times New Roman" w:hAnsi="Verdana"/>
            <w:sz w:val="20"/>
            <w:szCs w:val="20"/>
            <w:lang w:eastAsia="pl-PL"/>
          </w:rPr>
          <w:delText xml:space="preserve">30 </w:delText>
        </w:r>
      </w:del>
      <w:ins w:id="229" w:author="Żatkiewicz Barbara" w:date="2024-10-11T13:42:00Z">
        <w:r w:rsidR="00861482">
          <w:rPr>
            <w:rFonts w:ascii="Verdana" w:eastAsia="Times New Roman" w:hAnsi="Verdana"/>
            <w:sz w:val="20"/>
            <w:szCs w:val="20"/>
            <w:lang w:eastAsia="pl-PL"/>
          </w:rPr>
          <w:t>14</w:t>
        </w:r>
        <w:r w:rsidR="00861482" w:rsidRPr="000C37DC">
          <w:rPr>
            <w:rFonts w:ascii="Verdana" w:eastAsia="Times New Roman" w:hAnsi="Verdana"/>
            <w:sz w:val="20"/>
            <w:szCs w:val="20"/>
            <w:lang w:eastAsia="pl-PL"/>
          </w:rPr>
          <w:t xml:space="preserve"> </w:t>
        </w:r>
      </w:ins>
      <w:r w:rsidRPr="000C37DC">
        <w:rPr>
          <w:rFonts w:ascii="Verdana" w:eastAsia="Times New Roman" w:hAnsi="Verdana"/>
          <w:sz w:val="20"/>
          <w:szCs w:val="20"/>
          <w:lang w:eastAsia="pl-PL"/>
        </w:rPr>
        <w:t xml:space="preserve">dni od daty otrzymania </w:t>
      </w:r>
      <w:ins w:id="230" w:author="Łatecka Agata" w:date="2024-10-21T07:19:00Z">
        <w:r w:rsidR="00D10E51">
          <w:rPr>
            <w:rFonts w:ascii="Verdana" w:eastAsia="Times New Roman" w:hAnsi="Verdana"/>
            <w:sz w:val="20"/>
            <w:szCs w:val="20"/>
            <w:lang w:eastAsia="pl-PL"/>
          </w:rPr>
          <w:t xml:space="preserve">prawidłowo wystawionej </w:t>
        </w:r>
      </w:ins>
      <w:r w:rsidRPr="000C37DC">
        <w:rPr>
          <w:rFonts w:ascii="Verdana" w:eastAsia="Times New Roman" w:hAnsi="Verdana"/>
          <w:sz w:val="20"/>
          <w:szCs w:val="20"/>
          <w:lang w:eastAsia="pl-PL"/>
        </w:rPr>
        <w:t>faktury.</w:t>
      </w:r>
    </w:p>
    <w:p w14:paraId="79949C06" w14:textId="77777777" w:rsidR="00336E2C" w:rsidRPr="003A43F9" w:rsidRDefault="000C37DC" w:rsidP="0046245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Za datę zapłaty uważać się będzie datę polecenia przelewu na rachunek Wykonawcy.</w:t>
      </w:r>
    </w:p>
    <w:p w14:paraId="55327815" w14:textId="377E0F9A" w:rsidR="003A43F9" w:rsidRPr="00B270DF" w:rsidRDefault="003A43F9" w:rsidP="00B270D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Fakturę należy wystawić na: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 Oddział w Łodzi, ul. Irysowa 2, 91-857 Łódź</w:t>
      </w:r>
      <w:r w:rsidR="00B270DF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  <w:r w:rsidRPr="00B270DF">
        <w:rPr>
          <w:rFonts w:ascii="Verdana" w:eastAsia="Times New Roman" w:hAnsi="Verdana"/>
          <w:b/>
          <w:sz w:val="20"/>
          <w:szCs w:val="20"/>
          <w:lang w:eastAsia="pl-PL"/>
        </w:rPr>
        <w:t xml:space="preserve">NIP: 725 17 13 273 </w:t>
      </w:r>
      <w:r w:rsidRPr="00B270DF">
        <w:rPr>
          <w:rFonts w:ascii="Verdana" w:eastAsia="Times New Roman" w:hAnsi="Verdana"/>
          <w:sz w:val="20"/>
          <w:szCs w:val="20"/>
          <w:lang w:eastAsia="pl-PL"/>
        </w:rPr>
        <w:t>i doręczyć</w:t>
      </w:r>
      <w:ins w:id="231" w:author="Łatecka Agata" w:date="2024-10-21T07:20:00Z">
        <w:r w:rsidR="00D10E51">
          <w:rPr>
            <w:rFonts w:ascii="Verdana" w:eastAsia="Times New Roman" w:hAnsi="Verdana"/>
            <w:sz w:val="20"/>
            <w:szCs w:val="20"/>
            <w:lang w:eastAsia="pl-PL"/>
          </w:rPr>
          <w:t>,</w:t>
        </w:r>
      </w:ins>
      <w:r w:rsidRPr="00B270DF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del w:id="232" w:author="Łatecka Agata" w:date="2024-10-21T07:20:00Z">
        <w:r w:rsidRPr="00B270DF" w:rsidDel="00D10E51">
          <w:rPr>
            <w:rFonts w:ascii="Verdana" w:eastAsia="Times New Roman" w:hAnsi="Verdana"/>
            <w:sz w:val="20"/>
            <w:szCs w:val="20"/>
            <w:lang w:eastAsia="pl-PL"/>
          </w:rPr>
          <w:delText xml:space="preserve">odpowiednio do właściwego odbiorcy </w:delText>
        </w:r>
      </w:del>
      <w:r w:rsidRPr="00B270DF">
        <w:rPr>
          <w:rFonts w:ascii="Verdana" w:eastAsia="Times New Roman" w:hAnsi="Verdana"/>
          <w:sz w:val="20"/>
          <w:szCs w:val="20"/>
          <w:lang w:eastAsia="pl-PL"/>
        </w:rPr>
        <w:t xml:space="preserve">zgodnie </w:t>
      </w:r>
      <w:del w:id="233" w:author="Juszczyk Dawid" w:date="2024-10-16T14:17:00Z">
        <w:r w:rsidRPr="00B270DF" w:rsidDel="003858C9">
          <w:rPr>
            <w:rFonts w:ascii="Verdana" w:eastAsia="Times New Roman" w:hAnsi="Verdana"/>
            <w:sz w:val="20"/>
            <w:szCs w:val="20"/>
            <w:lang w:eastAsia="pl-PL"/>
          </w:rPr>
          <w:br/>
        </w:r>
      </w:del>
      <w:r w:rsidRPr="00B270DF">
        <w:rPr>
          <w:rFonts w:ascii="Verdana" w:eastAsia="Times New Roman" w:hAnsi="Verdana"/>
          <w:sz w:val="20"/>
          <w:szCs w:val="20"/>
          <w:lang w:eastAsia="pl-PL"/>
        </w:rPr>
        <w:t>z podziałem zamówienia na części</w:t>
      </w:r>
      <w:ins w:id="234" w:author="Łatecka Agata" w:date="2024-10-21T07:20:00Z">
        <w:r w:rsidR="00D10E51">
          <w:rPr>
            <w:rFonts w:ascii="Verdana" w:eastAsia="Times New Roman" w:hAnsi="Verdana"/>
            <w:sz w:val="20"/>
            <w:szCs w:val="20"/>
            <w:lang w:eastAsia="pl-PL"/>
          </w:rPr>
          <w:t>,</w:t>
        </w:r>
        <w:r w:rsidR="00D10E51" w:rsidRPr="00D10E51">
          <w:rPr>
            <w:rFonts w:ascii="Verdana" w:eastAsia="Times New Roman" w:hAnsi="Verdana"/>
            <w:sz w:val="20"/>
            <w:szCs w:val="20"/>
            <w:lang w:eastAsia="pl-PL"/>
          </w:rPr>
          <w:t xml:space="preserve"> </w:t>
        </w:r>
        <w:r w:rsidR="00D10E51" w:rsidRPr="00B270DF">
          <w:rPr>
            <w:rFonts w:ascii="Verdana" w:eastAsia="Times New Roman" w:hAnsi="Verdana"/>
            <w:sz w:val="20"/>
            <w:szCs w:val="20"/>
            <w:lang w:eastAsia="pl-PL"/>
          </w:rPr>
          <w:t>odpowiednio do</w:t>
        </w:r>
      </w:ins>
      <w:r w:rsidRPr="00B270DF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C3598AC" w14:textId="4DBFA9AD" w:rsidR="003A43F9" w:rsidDel="0091374A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del w:id="235" w:author="Juszczyk Dawid" w:date="2024-10-09T12:56:00Z"/>
          <w:rFonts w:ascii="Verdana" w:eastAsia="Times New Roman" w:hAnsi="Verdana"/>
          <w:b/>
          <w:sz w:val="20"/>
          <w:szCs w:val="20"/>
          <w:lang w:eastAsia="pl-PL"/>
        </w:rPr>
      </w:pPr>
      <w:del w:id="236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Część I – Rejon w Kutnie, ul. Wyszyńskiego 13, 99-300 Kutno,</w:delText>
        </w:r>
      </w:del>
    </w:p>
    <w:p w14:paraId="7F2EA631" w14:textId="6693F1A9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</w:t>
      </w:r>
      <w:ins w:id="237" w:author="Juszczyk Dawid" w:date="2024-10-10T10:56:00Z">
        <w:r w:rsidR="002058FD">
          <w:rPr>
            <w:rFonts w:ascii="Verdana" w:eastAsia="Times New Roman" w:hAnsi="Verdana"/>
            <w:b/>
            <w:sz w:val="20"/>
            <w:szCs w:val="20"/>
            <w:lang w:eastAsia="pl-PL"/>
          </w:rPr>
          <w:t>I</w:t>
        </w:r>
      </w:ins>
      <w:del w:id="238" w:author="Juszczyk Dawid" w:date="2024-10-10T10:56:00Z">
        <w:r w:rsidDel="002058FD">
          <w:rPr>
            <w:rFonts w:ascii="Verdana" w:eastAsia="Times New Roman" w:hAnsi="Verdana"/>
            <w:b/>
            <w:sz w:val="20"/>
            <w:szCs w:val="20"/>
            <w:lang w:eastAsia="pl-PL"/>
          </w:rPr>
          <w:delText>I</w:delText>
        </w:r>
      </w:del>
      <w:del w:id="239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I</w:delText>
        </w:r>
      </w:del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– Rejon Autostradowy w Łowiczu, Dzierzgów 114,                          99-416 Nieborów,</w:t>
      </w:r>
    </w:p>
    <w:p w14:paraId="3BAAB058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II</w:t>
      </w:r>
      <w:del w:id="240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I</w:delText>
        </w:r>
      </w:del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– Rejon w Opocznie, ul. </w:t>
      </w:r>
      <w:proofErr w:type="spellStart"/>
      <w:r>
        <w:rPr>
          <w:rFonts w:ascii="Verdana" w:eastAsia="Times New Roman" w:hAnsi="Verdana"/>
          <w:b/>
          <w:sz w:val="20"/>
          <w:szCs w:val="20"/>
          <w:lang w:eastAsia="pl-PL"/>
        </w:rPr>
        <w:t>Zakątna</w:t>
      </w:r>
      <w:proofErr w:type="spellEnd"/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6, 26-300 Opoczno,</w:t>
      </w:r>
    </w:p>
    <w:p w14:paraId="1E3BF444" w14:textId="42F5E3D3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</w:t>
      </w:r>
      <w:ins w:id="241" w:author="Juszczyk Dawid" w:date="2024-10-09T12:56:00Z">
        <w:r w:rsidR="0091374A">
          <w:rPr>
            <w:rFonts w:ascii="Verdana" w:eastAsia="Times New Roman" w:hAnsi="Verdana"/>
            <w:b/>
            <w:sz w:val="20"/>
            <w:szCs w:val="20"/>
            <w:lang w:eastAsia="pl-PL"/>
          </w:rPr>
          <w:t>III</w:t>
        </w:r>
      </w:ins>
      <w:del w:id="242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IV</w:delText>
        </w:r>
      </w:del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– Rejon w Radomsku, ul. Reja 8, 97-500 Radomsko,</w:t>
      </w:r>
    </w:p>
    <w:p w14:paraId="7D169570" w14:textId="6E31FE79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</w:t>
      </w:r>
      <w:ins w:id="243" w:author="Juszczyk Dawid" w:date="2024-10-09T12:56:00Z">
        <w:r w:rsidR="0091374A">
          <w:rPr>
            <w:rFonts w:ascii="Verdana" w:eastAsia="Times New Roman" w:hAnsi="Verdana"/>
            <w:b/>
            <w:sz w:val="20"/>
            <w:szCs w:val="20"/>
            <w:lang w:eastAsia="pl-PL"/>
          </w:rPr>
          <w:t>I</w:t>
        </w:r>
      </w:ins>
      <w:r>
        <w:rPr>
          <w:rFonts w:ascii="Verdana" w:eastAsia="Times New Roman" w:hAnsi="Verdana"/>
          <w:b/>
          <w:sz w:val="20"/>
          <w:szCs w:val="20"/>
          <w:lang w:eastAsia="pl-PL"/>
        </w:rPr>
        <w:t>V – Rejon w Wieluniu, ul. Fabryczna 7, 98-300 Wieluń,</w:t>
      </w:r>
    </w:p>
    <w:p w14:paraId="666FE77D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V</w:t>
      </w:r>
      <w:del w:id="244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I</w:delText>
        </w:r>
      </w:del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– Oddział GDDKiA w Łodzi, ul. Irysowa 2, 91-857 Łódź,</w:t>
      </w:r>
    </w:p>
    <w:p w14:paraId="6E10A5B6" w14:textId="77777777" w:rsidR="003A43F9" w:rsidRPr="00B270DF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VI</w:t>
      </w:r>
      <w:del w:id="245" w:author="Juszczyk Dawid" w:date="2024-10-09T12:56:00Z">
        <w:r w:rsidDel="0091374A">
          <w:rPr>
            <w:rFonts w:ascii="Verdana" w:eastAsia="Times New Roman" w:hAnsi="Verdana"/>
            <w:b/>
            <w:sz w:val="20"/>
            <w:szCs w:val="20"/>
            <w:lang w:eastAsia="pl-PL"/>
          </w:rPr>
          <w:delText>I</w:delText>
        </w:r>
      </w:del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– Centrum Zarządzania Ruchem, Sosnowiec 25b, 95-001 Stryków.</w:t>
      </w:r>
    </w:p>
    <w:p w14:paraId="0FB22843" w14:textId="5B5A19A6" w:rsidR="00B270DF" w:rsidRPr="00B270DF" w:rsidRDefault="00B270DF" w:rsidP="00B270D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B270DF">
        <w:rPr>
          <w:rFonts w:ascii="Verdana" w:eastAsia="Times New Roman" w:hAnsi="Verdana" w:cs="Arial-BoldMT"/>
          <w:bCs/>
          <w:sz w:val="20"/>
          <w:szCs w:val="20"/>
        </w:rPr>
        <w:t>Wykonawca oświadcza, że numer rachunku bank</w:t>
      </w:r>
      <w:r>
        <w:rPr>
          <w:rFonts w:ascii="Verdana" w:eastAsia="Times New Roman" w:hAnsi="Verdana" w:cs="Arial-BoldMT"/>
          <w:bCs/>
          <w:sz w:val="20"/>
          <w:szCs w:val="20"/>
        </w:rPr>
        <w:t>owego wskazany w ust. 2</w:t>
      </w:r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 powyżej znajduje się aktualnie (tj. najpóźnie</w:t>
      </w:r>
      <w:r>
        <w:rPr>
          <w:rFonts w:ascii="Verdana" w:eastAsia="Times New Roman" w:hAnsi="Verdana" w:cs="Arial-BoldMT"/>
          <w:bCs/>
          <w:sz w:val="20"/>
          <w:szCs w:val="20"/>
        </w:rPr>
        <w:t>j na dzień wystawienia faktury</w:t>
      </w:r>
      <w:r w:rsidRPr="00B270DF">
        <w:rPr>
          <w:rFonts w:ascii="Verdana" w:eastAsia="Times New Roman" w:hAnsi="Verdana" w:cs="Arial-BoldMT"/>
          <w:bCs/>
          <w:sz w:val="20"/>
          <w:szCs w:val="20"/>
        </w:rPr>
        <w:t>) w wykazie podmiotów zarejestrowanych jako podatnicy VAT, niezarejestrowanych oraz wykreślonych i przywróconych do rejestru VAT, o którym to wykazie mowa w art. 96b ust. 1 ustawy z dnia 11.03.2004 r. o podatku od towarów i usług (</w:t>
      </w:r>
      <w:proofErr w:type="spellStart"/>
      <w:r w:rsidRPr="00B270DF">
        <w:rPr>
          <w:rFonts w:ascii="Verdana" w:eastAsia="Times New Roman" w:hAnsi="Verdana" w:cs="Arial-BoldMT"/>
          <w:bCs/>
          <w:sz w:val="20"/>
          <w:szCs w:val="20"/>
        </w:rPr>
        <w:t>t.j</w:t>
      </w:r>
      <w:proofErr w:type="spellEnd"/>
      <w:r w:rsidRPr="00B270DF">
        <w:rPr>
          <w:rFonts w:ascii="Verdana" w:eastAsia="Times New Roman" w:hAnsi="Verdana" w:cs="Arial-BoldMT"/>
          <w:bCs/>
          <w:sz w:val="20"/>
          <w:szCs w:val="20"/>
        </w:rPr>
        <w:t>. Dz. U. 202</w:t>
      </w:r>
      <w:ins w:id="246" w:author="Juszczyk Dawid" w:date="2024-10-10T14:54:00Z">
        <w:r w:rsidR="001D26AC">
          <w:rPr>
            <w:rFonts w:ascii="Verdana" w:eastAsia="Times New Roman" w:hAnsi="Verdana" w:cs="Arial-BoldMT"/>
            <w:bCs/>
            <w:sz w:val="20"/>
            <w:szCs w:val="20"/>
          </w:rPr>
          <w:t>4</w:t>
        </w:r>
      </w:ins>
      <w:del w:id="247" w:author="Juszczyk Dawid" w:date="2024-10-10T14:54:00Z">
        <w:r w:rsidRPr="00B270DF" w:rsidDel="001D26AC">
          <w:rPr>
            <w:rFonts w:ascii="Verdana" w:eastAsia="Times New Roman" w:hAnsi="Verdana" w:cs="Arial-BoldMT"/>
            <w:bCs/>
            <w:sz w:val="20"/>
            <w:szCs w:val="20"/>
          </w:rPr>
          <w:delText>2</w:delText>
        </w:r>
      </w:del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, poz. </w:t>
      </w:r>
      <w:ins w:id="248" w:author="Juszczyk Dawid" w:date="2024-10-10T14:54:00Z">
        <w:r w:rsidR="001D26AC">
          <w:rPr>
            <w:rFonts w:ascii="Verdana" w:eastAsia="Times New Roman" w:hAnsi="Verdana" w:cs="Arial-BoldMT"/>
            <w:bCs/>
            <w:sz w:val="20"/>
            <w:szCs w:val="20"/>
          </w:rPr>
          <w:t>361</w:t>
        </w:r>
      </w:ins>
      <w:del w:id="249" w:author="Juszczyk Dawid" w:date="2024-10-10T14:54:00Z">
        <w:r w:rsidRPr="00B270DF" w:rsidDel="001D26AC">
          <w:rPr>
            <w:rFonts w:ascii="Verdana" w:eastAsia="Times New Roman" w:hAnsi="Verdana" w:cs="Arial-BoldMT"/>
            <w:bCs/>
            <w:sz w:val="20"/>
            <w:szCs w:val="20"/>
          </w:rPr>
          <w:delText>931</w:delText>
        </w:r>
      </w:del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 z </w:t>
      </w:r>
      <w:proofErr w:type="spellStart"/>
      <w:r w:rsidRPr="00B270DF">
        <w:rPr>
          <w:rFonts w:ascii="Verdana" w:eastAsia="Times New Roman" w:hAnsi="Verdana" w:cs="Arial-BoldMT"/>
          <w:bCs/>
          <w:sz w:val="20"/>
          <w:szCs w:val="20"/>
        </w:rPr>
        <w:t>późn</w:t>
      </w:r>
      <w:proofErr w:type="spellEnd"/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. </w:t>
      </w:r>
      <w:proofErr w:type="spellStart"/>
      <w:r w:rsidRPr="00B270DF">
        <w:rPr>
          <w:rFonts w:ascii="Verdana" w:eastAsia="Times New Roman" w:hAnsi="Verdana" w:cs="Arial-BoldMT"/>
          <w:bCs/>
          <w:sz w:val="20"/>
          <w:szCs w:val="20"/>
        </w:rPr>
        <w:t>zm</w:t>
      </w:r>
      <w:proofErr w:type="spellEnd"/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</w:t>
      </w:r>
      <w:r w:rsidRPr="00B270DF">
        <w:rPr>
          <w:rFonts w:ascii="Verdana" w:eastAsia="Times New Roman" w:hAnsi="Verdana" w:cs="Arial-BoldMT"/>
          <w:bCs/>
          <w:sz w:val="20"/>
          <w:szCs w:val="20"/>
        </w:rPr>
        <w:lastRenderedPageBreak/>
        <w:t>dokumentem, a termin zapłaty wynagrodzenia liczony będzie od momentu podania numeru rachunku bankowego znajdującego się na białej liście podatników VAT.</w:t>
      </w:r>
    </w:p>
    <w:p w14:paraId="3AA4FDE2" w14:textId="77777777" w:rsidR="00072F0F" w:rsidRPr="00072F0F" w:rsidRDefault="00072F0F" w:rsidP="00462458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</w:p>
    <w:p w14:paraId="66AC8A76" w14:textId="77777777" w:rsidR="000C37DC" w:rsidRPr="001E2511" w:rsidRDefault="000C37DC" w:rsidP="000C37DC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-BoldMT"/>
          <w:b/>
          <w:bCs/>
          <w:sz w:val="20"/>
          <w:szCs w:val="20"/>
        </w:rPr>
      </w:pPr>
      <w:r w:rsidRPr="001E2511">
        <w:rPr>
          <w:rFonts w:ascii="Verdana" w:eastAsia="Times New Roman" w:hAnsi="Verdana" w:cs="Arial-BoldMT"/>
          <w:b/>
          <w:bCs/>
          <w:sz w:val="20"/>
          <w:szCs w:val="20"/>
        </w:rPr>
        <w:t xml:space="preserve">                                                 § 6</w:t>
      </w:r>
    </w:p>
    <w:p w14:paraId="0448B606" w14:textId="2D5A7E1E" w:rsidR="000C37DC" w:rsidRPr="000C37DC" w:rsidRDefault="000C37DC" w:rsidP="000C37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del w:id="250" w:author="Słowińska Dorota" w:date="2024-10-16T11:05:00Z">
        <w:r w:rsidRPr="000C37DC" w:rsidDel="00DE0BE1">
          <w:rPr>
            <w:rFonts w:ascii="Verdana" w:eastAsia="Times New Roman" w:hAnsi="Verdana" w:cs="ArialMT"/>
            <w:sz w:val="20"/>
            <w:szCs w:val="20"/>
          </w:rPr>
          <w:delText>Zamawiający może żądać od Wykonawcy zapłacenia kar umownych</w:delText>
        </w:r>
      </w:del>
      <w:ins w:id="251" w:author="Słowińska Dorota" w:date="2024-10-16T11:05:00Z">
        <w:r w:rsidR="00DE0BE1">
          <w:rPr>
            <w:rFonts w:ascii="Verdana" w:eastAsia="Times New Roman" w:hAnsi="Verdana" w:cs="ArialMT"/>
            <w:sz w:val="20"/>
            <w:szCs w:val="20"/>
          </w:rPr>
          <w:t>Wykonawca zapłaci Zamawiającemu kary umowne</w:t>
        </w:r>
      </w:ins>
      <w:r w:rsidRPr="000C37DC">
        <w:rPr>
          <w:rFonts w:ascii="Verdana" w:eastAsia="Times New Roman" w:hAnsi="Verdana" w:cs="ArialMT"/>
          <w:sz w:val="20"/>
          <w:szCs w:val="20"/>
        </w:rPr>
        <w:t>:</w:t>
      </w:r>
    </w:p>
    <w:p w14:paraId="50EB2BCF" w14:textId="1B3E77EF" w:rsidR="00B71767" w:rsidRPr="008B6540" w:rsidRDefault="00B7176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 New Roman" w:hAnsi="Verdana" w:cs="ArialMT"/>
          <w:sz w:val="20"/>
          <w:szCs w:val="20"/>
        </w:rPr>
        <w:pPrChange w:id="252" w:author="Juszczyk Dawid" w:date="2024-10-16T14:17:00Z">
          <w:pPr>
            <w:pStyle w:val="Akapitzlist"/>
            <w:numPr>
              <w:numId w:val="13"/>
            </w:numPr>
            <w:ind w:left="1440" w:hanging="360"/>
            <w:jc w:val="both"/>
          </w:pPr>
        </w:pPrChange>
      </w:pPr>
      <w:r>
        <w:rPr>
          <w:rFonts w:ascii="Verdana" w:eastAsia="Times New Roman" w:hAnsi="Verdana" w:cs="ArialMT"/>
          <w:sz w:val="20"/>
          <w:szCs w:val="20"/>
        </w:rPr>
        <w:t xml:space="preserve">za </w:t>
      </w:r>
      <w:del w:id="253" w:author="Słowińska Dorota" w:date="2024-10-16T11:07:00Z">
        <w:r w:rsidDel="00DE0BE1">
          <w:rPr>
            <w:rFonts w:ascii="Verdana" w:eastAsia="Times New Roman" w:hAnsi="Verdana" w:cs="ArialMT"/>
            <w:sz w:val="20"/>
            <w:szCs w:val="20"/>
          </w:rPr>
          <w:delText xml:space="preserve">każdorazowe </w:delText>
        </w:r>
      </w:del>
      <w:r>
        <w:rPr>
          <w:rFonts w:ascii="Verdana" w:eastAsia="Times New Roman" w:hAnsi="Verdana" w:cs="ArialMT"/>
          <w:sz w:val="20"/>
          <w:szCs w:val="20"/>
        </w:rPr>
        <w:t xml:space="preserve">przekroczenie terminów wykonania usług określonych w </w:t>
      </w:r>
      <w:ins w:id="254" w:author="Słowińska Dorota" w:date="2024-10-16T11:10:00Z">
        <w:r w:rsidR="00DE0BE1">
          <w:rPr>
            <w:rFonts w:ascii="Verdana" w:eastAsia="Times New Roman" w:hAnsi="Verdana" w:cs="ArialMT"/>
            <w:sz w:val="20"/>
            <w:szCs w:val="20"/>
          </w:rPr>
          <w:t xml:space="preserve">Umowie oraz </w:t>
        </w:r>
      </w:ins>
      <w:r>
        <w:rPr>
          <w:rFonts w:ascii="Verdana" w:eastAsia="Times New Roman" w:hAnsi="Verdana" w:cs="ArialMT"/>
          <w:sz w:val="20"/>
          <w:szCs w:val="20"/>
        </w:rPr>
        <w:t xml:space="preserve">Opisie Przedmiotu Zamówienia, </w:t>
      </w:r>
      <w:r w:rsidRPr="00B71767">
        <w:rPr>
          <w:rFonts w:ascii="Verdana" w:eastAsia="Times New Roman" w:hAnsi="Verdana" w:cs="ArialMT"/>
          <w:sz w:val="20"/>
          <w:szCs w:val="20"/>
        </w:rPr>
        <w:t xml:space="preserve">w wysokości </w:t>
      </w:r>
      <w:r w:rsidR="008F4F9B" w:rsidRPr="008F4F9B">
        <w:rPr>
          <w:rFonts w:ascii="Verdana" w:eastAsia="Times New Roman" w:hAnsi="Verdana" w:cs="ArialMT"/>
          <w:b/>
          <w:color w:val="000000" w:themeColor="text1"/>
          <w:sz w:val="20"/>
          <w:szCs w:val="20"/>
        </w:rPr>
        <w:t>2</w:t>
      </w:r>
      <w:del w:id="255" w:author="Słowińska Dorota" w:date="2024-10-16T11:07:00Z">
        <w:r w:rsidR="008F4F9B" w:rsidRPr="008F4F9B" w:rsidDel="00DE0BE1">
          <w:rPr>
            <w:rFonts w:ascii="Verdana" w:eastAsia="Times New Roman" w:hAnsi="Verdana" w:cs="ArialMT"/>
            <w:b/>
            <w:sz w:val="20"/>
            <w:szCs w:val="20"/>
          </w:rPr>
          <w:delText xml:space="preserve"> </w:delText>
        </w:r>
      </w:del>
      <w:r w:rsidR="008B6540" w:rsidRPr="008F4F9B">
        <w:rPr>
          <w:rFonts w:ascii="Verdana" w:eastAsia="Times New Roman" w:hAnsi="Verdana" w:cs="ArialMT"/>
          <w:b/>
          <w:sz w:val="20"/>
          <w:szCs w:val="20"/>
        </w:rPr>
        <w:t>%</w:t>
      </w:r>
      <w:r w:rsidR="008B6540" w:rsidRPr="008B6540">
        <w:t xml:space="preserve"> </w:t>
      </w:r>
      <w:r w:rsidR="008B6540" w:rsidRPr="008B6540">
        <w:rPr>
          <w:rFonts w:ascii="Verdana" w:eastAsia="Times New Roman" w:hAnsi="Verdana" w:cs="ArialMT"/>
          <w:sz w:val="20"/>
          <w:szCs w:val="20"/>
        </w:rPr>
        <w:t>wartości  wynagrodzenia umownego netto, o którym mowa w § 3 ust. 1,</w:t>
      </w:r>
      <w:r w:rsidRPr="008B6540">
        <w:rPr>
          <w:rFonts w:ascii="Verdana" w:eastAsia="Times New Roman" w:hAnsi="Verdana" w:cs="ArialMT"/>
          <w:sz w:val="20"/>
          <w:szCs w:val="20"/>
        </w:rPr>
        <w:t xml:space="preserve"> za każdy dzień zwłoki;</w:t>
      </w:r>
    </w:p>
    <w:p w14:paraId="747BBFE5" w14:textId="7A7733CD" w:rsidR="000C37DC" w:rsidRPr="000C37DC" w:rsidRDefault="00B7176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hanging="447"/>
        <w:jc w:val="both"/>
        <w:rPr>
          <w:rFonts w:ascii="Verdana" w:eastAsia="Times New Roman" w:hAnsi="Verdana" w:cs="Arial-BoldMT"/>
          <w:bCs/>
          <w:sz w:val="20"/>
          <w:szCs w:val="20"/>
        </w:rPr>
        <w:pPrChange w:id="256" w:author="Juszczyk Dawid" w:date="2024-10-16T14:17:00Z">
          <w:pPr>
            <w:pStyle w:val="Akapitzlist"/>
            <w:numPr>
              <w:numId w:val="13"/>
            </w:numPr>
            <w:autoSpaceDE w:val="0"/>
            <w:autoSpaceDN w:val="0"/>
            <w:adjustRightInd w:val="0"/>
            <w:spacing w:after="0"/>
            <w:ind w:left="1440" w:hanging="447"/>
            <w:jc w:val="both"/>
          </w:pPr>
        </w:pPrChange>
      </w:pPr>
      <w:r>
        <w:rPr>
          <w:rFonts w:ascii="Verdana" w:eastAsia="Times New Roman" w:hAnsi="Verdana" w:cs="ArialMT"/>
          <w:sz w:val="20"/>
          <w:szCs w:val="20"/>
        </w:rPr>
        <w:t xml:space="preserve">za każdorazowe naruszenie zasad i warunków wykonania usług określonych w </w:t>
      </w:r>
      <w:ins w:id="257" w:author="Słowińska Dorota" w:date="2024-10-16T11:10:00Z">
        <w:r w:rsidR="00DE0BE1">
          <w:rPr>
            <w:rFonts w:ascii="Verdana" w:eastAsia="Times New Roman" w:hAnsi="Verdana" w:cs="ArialMT"/>
            <w:sz w:val="20"/>
            <w:szCs w:val="20"/>
          </w:rPr>
          <w:t xml:space="preserve">Umowie oraz </w:t>
        </w:r>
      </w:ins>
      <w:r>
        <w:rPr>
          <w:rFonts w:ascii="Verdana" w:eastAsia="Times New Roman" w:hAnsi="Verdana" w:cs="ArialMT"/>
          <w:sz w:val="20"/>
          <w:szCs w:val="20"/>
        </w:rPr>
        <w:t xml:space="preserve">Opisie Przedmiotu Zamówienia, </w:t>
      </w:r>
      <w:r w:rsidR="000C37DC" w:rsidRPr="003276FC">
        <w:rPr>
          <w:rFonts w:ascii="Verdana" w:eastAsia="Times New Roman" w:hAnsi="Verdana" w:cs="ArialMT"/>
          <w:sz w:val="20"/>
          <w:szCs w:val="20"/>
        </w:rPr>
        <w:t xml:space="preserve">w wysokości </w:t>
      </w:r>
      <w:del w:id="258" w:author="Słowińska Dorota" w:date="2024-10-16T11:08:00Z">
        <w:r w:rsidR="000C37DC" w:rsidRPr="003276FC" w:rsidDel="00DE0BE1">
          <w:rPr>
            <w:rFonts w:ascii="Verdana" w:eastAsia="Times New Roman" w:hAnsi="Verdana" w:cs="ArialMT"/>
            <w:b/>
            <w:sz w:val="20"/>
            <w:szCs w:val="20"/>
          </w:rPr>
          <w:delText xml:space="preserve"> </w:delText>
        </w:r>
      </w:del>
      <w:r w:rsidR="008B6540">
        <w:rPr>
          <w:rFonts w:ascii="Verdana" w:eastAsia="Times New Roman" w:hAnsi="Verdana" w:cs="ArialMT"/>
          <w:b/>
          <w:sz w:val="20"/>
          <w:szCs w:val="20"/>
        </w:rPr>
        <w:t>10</w:t>
      </w:r>
      <w:del w:id="259" w:author="Słowińska Dorota" w:date="2024-10-16T11:08:00Z">
        <w:r w:rsidR="008B6540" w:rsidDel="00DE0BE1">
          <w:rPr>
            <w:rFonts w:ascii="Verdana" w:eastAsia="Times New Roman" w:hAnsi="Verdana" w:cs="ArialMT"/>
            <w:b/>
            <w:sz w:val="20"/>
            <w:szCs w:val="20"/>
          </w:rPr>
          <w:delText xml:space="preserve"> </w:delText>
        </w:r>
      </w:del>
      <w:r w:rsidR="000C37DC" w:rsidRPr="003276FC">
        <w:rPr>
          <w:rFonts w:ascii="Verdana" w:eastAsia="Times New Roman" w:hAnsi="Verdana" w:cs="ArialMT"/>
          <w:b/>
          <w:sz w:val="20"/>
          <w:szCs w:val="20"/>
        </w:rPr>
        <w:t>%</w:t>
      </w:r>
      <w:r w:rsidR="000C37D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0C37DC">
        <w:rPr>
          <w:rFonts w:ascii="Verdana" w:eastAsia="Times New Roman" w:hAnsi="Verdana" w:cs="ArialMT"/>
          <w:sz w:val="20"/>
          <w:szCs w:val="20"/>
        </w:rPr>
        <w:t xml:space="preserve">wartości </w:t>
      </w:r>
      <w:r w:rsidR="00045166">
        <w:rPr>
          <w:rFonts w:ascii="Verdana" w:eastAsia="Times New Roman" w:hAnsi="Verdana" w:cs="ArialMT"/>
          <w:sz w:val="20"/>
          <w:szCs w:val="20"/>
        </w:rPr>
        <w:t xml:space="preserve"> wynagrodzenia umownego netto</w:t>
      </w:r>
      <w:r w:rsidR="000C37DC">
        <w:rPr>
          <w:rFonts w:ascii="Verdana" w:eastAsia="Times New Roman" w:hAnsi="Verdana" w:cs="ArialMT"/>
          <w:sz w:val="20"/>
          <w:szCs w:val="20"/>
        </w:rPr>
        <w:t>,</w:t>
      </w:r>
      <w:r w:rsidR="00FE5CAD">
        <w:rPr>
          <w:rFonts w:ascii="Verdana" w:eastAsia="Times New Roman" w:hAnsi="Verdana" w:cs="ArialMT"/>
          <w:sz w:val="20"/>
          <w:szCs w:val="20"/>
        </w:rPr>
        <w:t xml:space="preserve"> o którym mowa </w:t>
      </w:r>
      <w:r w:rsidR="00FE5CAD" w:rsidRPr="000C37DC">
        <w:rPr>
          <w:rFonts w:ascii="Verdana" w:eastAsia="Times New Roman" w:hAnsi="Verdana" w:cs="ArialMT"/>
          <w:sz w:val="20"/>
          <w:szCs w:val="20"/>
        </w:rPr>
        <w:t xml:space="preserve">w § 3 </w:t>
      </w:r>
      <w:r w:rsidR="00471EE0">
        <w:rPr>
          <w:rFonts w:ascii="Verdana" w:eastAsia="Times New Roman" w:hAnsi="Verdana" w:cs="ArialMT"/>
          <w:sz w:val="20"/>
          <w:szCs w:val="20"/>
        </w:rPr>
        <w:br/>
      </w:r>
      <w:r w:rsidR="00FE5CAD" w:rsidRPr="000C37DC">
        <w:rPr>
          <w:rFonts w:ascii="Verdana" w:eastAsia="Times New Roman" w:hAnsi="Verdana" w:cs="ArialMT"/>
          <w:sz w:val="20"/>
          <w:szCs w:val="20"/>
        </w:rPr>
        <w:t>ust. 1</w:t>
      </w:r>
      <w:r w:rsidR="00FE5CAD">
        <w:rPr>
          <w:rFonts w:ascii="Verdana" w:eastAsia="Times New Roman" w:hAnsi="Verdana" w:cs="ArialMT"/>
          <w:sz w:val="20"/>
          <w:szCs w:val="20"/>
        </w:rPr>
        <w:t>,</w:t>
      </w:r>
    </w:p>
    <w:p w14:paraId="4A7DAB7A" w14:textId="37B60365" w:rsidR="000C37DC" w:rsidRPr="000C37DC" w:rsidRDefault="000C37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hanging="447"/>
        <w:jc w:val="both"/>
        <w:rPr>
          <w:rFonts w:ascii="Verdana" w:eastAsia="Times New Roman" w:hAnsi="Verdana" w:cs="ArialMT"/>
          <w:sz w:val="20"/>
          <w:szCs w:val="20"/>
        </w:rPr>
        <w:pPrChange w:id="260" w:author="Juszczyk Dawid" w:date="2024-10-16T14:17:00Z">
          <w:pPr>
            <w:pStyle w:val="Akapitzlist"/>
            <w:numPr>
              <w:numId w:val="13"/>
            </w:numPr>
            <w:autoSpaceDE w:val="0"/>
            <w:autoSpaceDN w:val="0"/>
            <w:adjustRightInd w:val="0"/>
            <w:spacing w:after="0"/>
            <w:ind w:left="1440" w:hanging="447"/>
            <w:jc w:val="both"/>
          </w:pPr>
        </w:pPrChange>
      </w:pPr>
      <w:r w:rsidRPr="000C37DC">
        <w:rPr>
          <w:rFonts w:ascii="Verdana" w:eastAsia="Times New Roman" w:hAnsi="Verdana" w:cs="ArialMT"/>
          <w:sz w:val="20"/>
          <w:szCs w:val="20"/>
        </w:rPr>
        <w:t xml:space="preserve">za odstąpienie od umowy przez którąkolwiek ze </w:t>
      </w:r>
      <w:del w:id="261" w:author="Słowińska Dorota" w:date="2024-10-16T11:08:00Z">
        <w:r w:rsidRPr="000C37DC" w:rsidDel="00DE0BE1">
          <w:rPr>
            <w:rFonts w:ascii="Verdana" w:eastAsia="Times New Roman" w:hAnsi="Verdana" w:cs="ArialMT"/>
            <w:sz w:val="20"/>
            <w:szCs w:val="20"/>
          </w:rPr>
          <w:delText xml:space="preserve">stron </w:delText>
        </w:r>
      </w:del>
      <w:ins w:id="262" w:author="Słowińska Dorota" w:date="2024-10-16T11:08:00Z">
        <w:r w:rsidR="00DE0BE1">
          <w:rPr>
            <w:rFonts w:ascii="Verdana" w:eastAsia="Times New Roman" w:hAnsi="Verdana" w:cs="ArialMT"/>
            <w:sz w:val="20"/>
            <w:szCs w:val="20"/>
          </w:rPr>
          <w:t>S</w:t>
        </w:r>
        <w:r w:rsidR="00DE0BE1" w:rsidRPr="000C37DC">
          <w:rPr>
            <w:rFonts w:ascii="Verdana" w:eastAsia="Times New Roman" w:hAnsi="Verdana" w:cs="ArialMT"/>
            <w:sz w:val="20"/>
            <w:szCs w:val="20"/>
          </w:rPr>
          <w:t xml:space="preserve">tron </w:t>
        </w:r>
      </w:ins>
      <w:r w:rsidRPr="000C37DC">
        <w:rPr>
          <w:rFonts w:ascii="Verdana" w:eastAsia="Times New Roman" w:hAnsi="Verdana" w:cs="ArialMT"/>
          <w:sz w:val="20"/>
          <w:szCs w:val="20"/>
        </w:rPr>
        <w:t xml:space="preserve">z przyczyn leżących po stronie Wykonawcy w wysokości </w:t>
      </w:r>
      <w:r w:rsidRPr="000C37DC">
        <w:rPr>
          <w:rFonts w:ascii="Verdana" w:eastAsia="Times New Roman" w:hAnsi="Verdana" w:cs="ArialMT"/>
          <w:b/>
          <w:sz w:val="20"/>
          <w:szCs w:val="20"/>
        </w:rPr>
        <w:t>10</w:t>
      </w:r>
      <w:del w:id="263" w:author="Słowińska Dorota" w:date="2024-10-16T11:08:00Z">
        <w:r w:rsidRPr="000C37DC" w:rsidDel="00DE0BE1">
          <w:rPr>
            <w:rFonts w:ascii="Verdana" w:eastAsia="Times New Roman" w:hAnsi="Verdana" w:cs="ArialMT"/>
            <w:b/>
            <w:sz w:val="20"/>
            <w:szCs w:val="20"/>
          </w:rPr>
          <w:delText xml:space="preserve"> </w:delText>
        </w:r>
      </w:del>
      <w:r w:rsidRPr="000C37DC">
        <w:rPr>
          <w:rFonts w:ascii="Verdana" w:eastAsia="Times New Roman" w:hAnsi="Verdana" w:cs="ArialMT"/>
          <w:b/>
          <w:sz w:val="20"/>
          <w:szCs w:val="20"/>
        </w:rPr>
        <w:t>%</w:t>
      </w:r>
      <w:r w:rsidRPr="000C37DC">
        <w:rPr>
          <w:rFonts w:ascii="Verdana" w:eastAsia="Times New Roman" w:hAnsi="Verdana" w:cs="ArialMT"/>
          <w:sz w:val="20"/>
          <w:szCs w:val="20"/>
        </w:rPr>
        <w:t xml:space="preserve"> wartości wynagrodzenia umownego netto, o którym mowa w § 3 ust. 1</w:t>
      </w:r>
      <w:del w:id="264" w:author="Słowińska Dorota" w:date="2024-10-16T11:08:00Z">
        <w:r w:rsidRPr="000C37DC" w:rsidDel="00DE0BE1">
          <w:rPr>
            <w:rFonts w:ascii="Verdana" w:eastAsia="Times New Roman" w:hAnsi="Verdana" w:cs="ArialMT"/>
            <w:sz w:val="20"/>
            <w:szCs w:val="20"/>
          </w:rPr>
          <w:delText>,</w:delText>
        </w:r>
      </w:del>
      <w:ins w:id="265" w:author="Słowińska Dorota" w:date="2024-10-16T11:08:00Z">
        <w:r w:rsidR="00DE0BE1">
          <w:rPr>
            <w:rFonts w:ascii="Verdana" w:eastAsia="Times New Roman" w:hAnsi="Verdana" w:cs="ArialMT"/>
            <w:sz w:val="20"/>
            <w:szCs w:val="20"/>
          </w:rPr>
          <w:t>.</w:t>
        </w:r>
      </w:ins>
    </w:p>
    <w:p w14:paraId="522847C1" w14:textId="77777777" w:rsidR="000C37DC" w:rsidRPr="000C37DC" w:rsidRDefault="000C37DC" w:rsidP="001530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</w:t>
      </w:r>
      <w:r>
        <w:rPr>
          <w:rFonts w:ascii="Verdana" w:eastAsia="Times New Roman" w:hAnsi="Verdana" w:cs="ArialMT"/>
          <w:sz w:val="20"/>
          <w:szCs w:val="20"/>
        </w:rPr>
        <w:t xml:space="preserve"> </w:t>
      </w:r>
      <w:r>
        <w:rPr>
          <w:rFonts w:ascii="Verdana" w:eastAsia="Times New Roman" w:hAnsi="Verdana" w:cs="ArialMT"/>
          <w:sz w:val="20"/>
          <w:szCs w:val="20"/>
        </w:rPr>
        <w:br/>
        <w:t>z należności przysługujących Wykonawcy, na co Wykonawca wyraża zgodę.</w:t>
      </w:r>
    </w:p>
    <w:p w14:paraId="6E55882F" w14:textId="77777777" w:rsidR="000C37DC" w:rsidRPr="000C37DC" w:rsidRDefault="000C37DC" w:rsidP="001530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0C37DC">
        <w:rPr>
          <w:rFonts w:ascii="Verdana" w:eastAsia="Times New Roman" w:hAnsi="Verdana" w:cs="ArialMT"/>
          <w:sz w:val="20"/>
          <w:szCs w:val="20"/>
        </w:rPr>
        <w:t>Jeżeli kara umowna nie pokrywa poniesionej szkody Zamawiający zastrzega sobie prawo dochodzenia na zasadach ogólnych odszkodowania uzupełniającego.</w:t>
      </w:r>
    </w:p>
    <w:p w14:paraId="62566171" w14:textId="77777777" w:rsidR="000C37DC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>Kary umowne o których mowa w ust. 1 podlegają sumowaniu, co oznacza, że naliczenie kary umownej z jednego tytułu nie wyłącza możliwości naliczenia kary umownej  z innego tytułu, jeżeli istnieją ku temu podstawy</w:t>
      </w: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. </w:t>
      </w:r>
    </w:p>
    <w:p w14:paraId="26E51B52" w14:textId="7DB7BB9B" w:rsidR="000C37DC" w:rsidRPr="00B0590B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Maksymalna wysokość kar umownych 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>nie może przekraczać 30% wynagrodzenia  umownego brutto</w:t>
      </w:r>
      <w:r w:rsidR="001E2511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 xml:space="preserve">określonego w </w:t>
      </w:r>
      <w:r w:rsidRPr="009E2B4A">
        <w:rPr>
          <w:rFonts w:ascii="Verdana" w:hAnsi="Verdana"/>
          <w:sz w:val="20"/>
          <w:szCs w:val="20"/>
        </w:rPr>
        <w:t>§ 3 ust. 1.</w:t>
      </w:r>
    </w:p>
    <w:p w14:paraId="3E55E883" w14:textId="476DC0A6" w:rsidR="000C37DC" w:rsidRPr="00B0590B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B0590B">
        <w:rPr>
          <w:rFonts w:ascii="Verdana" w:hAnsi="Verdana"/>
          <w:sz w:val="20"/>
          <w:szCs w:val="20"/>
        </w:rPr>
        <w:t xml:space="preserve">Kary umowne, o których mowa w </w:t>
      </w:r>
      <w:del w:id="266" w:author="Słowińska Dorota" w:date="2024-10-16T11:09:00Z">
        <w:r w:rsidRPr="00B0590B" w:rsidDel="00DE0BE1">
          <w:rPr>
            <w:rFonts w:ascii="Verdana" w:hAnsi="Verdana"/>
            <w:sz w:val="20"/>
            <w:szCs w:val="20"/>
          </w:rPr>
          <w:delText xml:space="preserve">par. 6 </w:delText>
        </w:r>
      </w:del>
      <w:r w:rsidRPr="00B0590B">
        <w:rPr>
          <w:rFonts w:ascii="Verdana" w:hAnsi="Verdana"/>
          <w:sz w:val="20"/>
          <w:szCs w:val="20"/>
        </w:rPr>
        <w:t>ust</w:t>
      </w:r>
      <w:r w:rsidR="00471EE0">
        <w:rPr>
          <w:rFonts w:ascii="Verdana" w:hAnsi="Verdana"/>
          <w:sz w:val="20"/>
          <w:szCs w:val="20"/>
        </w:rPr>
        <w:t xml:space="preserve"> </w:t>
      </w:r>
      <w:r w:rsidRPr="00B0590B">
        <w:rPr>
          <w:rFonts w:ascii="Verdana" w:hAnsi="Verdana"/>
          <w:sz w:val="20"/>
          <w:szCs w:val="20"/>
        </w:rPr>
        <w:t xml:space="preserve">1. </w:t>
      </w:r>
      <w:ins w:id="267" w:author="Słowińska Dorota" w:date="2024-10-16T11:10:00Z">
        <w:r w:rsidR="00DE0BE1" w:rsidRPr="007A3309">
          <w:rPr>
            <w:rFonts w:ascii="Verdana" w:hAnsi="Verdana"/>
            <w:sz w:val="20"/>
            <w:szCs w:val="20"/>
          </w:rPr>
          <w:t xml:space="preserve">Wykonawca ma obowiązek zapłacić Zamawiającemu w terminie </w:t>
        </w:r>
        <w:r w:rsidR="00DE0BE1">
          <w:rPr>
            <w:rFonts w:ascii="Verdana" w:hAnsi="Verdana"/>
            <w:sz w:val="20"/>
            <w:szCs w:val="20"/>
          </w:rPr>
          <w:t>wskazanym w</w:t>
        </w:r>
        <w:r w:rsidR="00DE0BE1" w:rsidRPr="007A3309">
          <w:rPr>
            <w:rFonts w:ascii="Verdana" w:hAnsi="Verdana"/>
            <w:sz w:val="20"/>
            <w:szCs w:val="20"/>
          </w:rPr>
          <w:t xml:space="preserve"> </w:t>
        </w:r>
        <w:r w:rsidR="00DE0BE1">
          <w:rPr>
            <w:rFonts w:ascii="Verdana" w:hAnsi="Verdana"/>
            <w:sz w:val="20"/>
            <w:szCs w:val="20"/>
          </w:rPr>
          <w:t xml:space="preserve">nocie księgowej </w:t>
        </w:r>
        <w:r w:rsidR="00DE0BE1">
          <w:rPr>
            <w:rFonts w:ascii="Verdana" w:hAnsi="Verdana" w:cs="Verdana"/>
            <w:sz w:val="20"/>
            <w:szCs w:val="20"/>
          </w:rPr>
          <w:t>określającej kwotę naliczonych kar umownych.</w:t>
        </w:r>
      </w:ins>
      <w:del w:id="268" w:author="Słowińska Dorota" w:date="2024-10-16T11:10:00Z">
        <w:r w:rsidRPr="00B0590B" w:rsidDel="00DE0BE1">
          <w:rPr>
            <w:rFonts w:ascii="Verdana" w:hAnsi="Verdana"/>
            <w:sz w:val="20"/>
            <w:szCs w:val="20"/>
          </w:rPr>
          <w:delText>Wykonawca ma obowiązek zapłacić Zamawiającemu w terminie wskazanym w nocie księgowej</w:delText>
        </w:r>
      </w:del>
    </w:p>
    <w:p w14:paraId="37699C25" w14:textId="70A41904" w:rsidR="0091374A" w:rsidRDefault="000C37DC" w:rsidP="007D4620">
      <w:pPr>
        <w:autoSpaceDE w:val="0"/>
        <w:autoSpaceDN w:val="0"/>
        <w:adjustRightInd w:val="0"/>
        <w:spacing w:after="0" w:line="360" w:lineRule="auto"/>
        <w:rPr>
          <w:ins w:id="269" w:author="Juszczyk Dawid" w:date="2024-10-16T14:56:00Z"/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 w:cs="Arial-BoldMT"/>
          <w:bCs/>
          <w:sz w:val="20"/>
          <w:szCs w:val="20"/>
        </w:rPr>
        <w:t xml:space="preserve">                                             </w:t>
      </w:r>
      <w:del w:id="270" w:author="Juszczyk Dawid" w:date="2024-10-16T14:35:00Z">
        <w:r w:rsidR="003F2EA2" w:rsidRPr="0015309A" w:rsidDel="001D6BFF">
          <w:br/>
        </w:r>
      </w:del>
    </w:p>
    <w:p w14:paraId="6260AFED" w14:textId="77777777" w:rsidR="00E44A65" w:rsidRPr="0015309A" w:rsidRDefault="00E44A65" w:rsidP="007D4620">
      <w:pPr>
        <w:autoSpaceDE w:val="0"/>
        <w:autoSpaceDN w:val="0"/>
        <w:adjustRightInd w:val="0"/>
        <w:spacing w:after="0" w:line="360" w:lineRule="auto"/>
      </w:pPr>
    </w:p>
    <w:p w14:paraId="7CDD755E" w14:textId="0173D434" w:rsidR="000C37DC" w:rsidRPr="001E2511" w:rsidRDefault="000C37DC" w:rsidP="000C37DC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b/>
          <w:sz w:val="20"/>
          <w:szCs w:val="20"/>
        </w:rPr>
      </w:pPr>
      <w:r w:rsidRPr="001E2511">
        <w:rPr>
          <w:rFonts w:ascii="Verdana" w:eastAsia="Times New Roman" w:hAnsi="Verdana" w:cs="Arial-BoldMT"/>
          <w:b/>
          <w:bCs/>
          <w:sz w:val="20"/>
          <w:szCs w:val="20"/>
        </w:rPr>
        <w:t xml:space="preserve">                                                    </w:t>
      </w:r>
      <w:r w:rsidRPr="001E2511">
        <w:rPr>
          <w:rFonts w:ascii="Verdana" w:eastAsia="Times New Roman" w:hAnsi="Verdana" w:cs="ArialMT"/>
          <w:b/>
          <w:sz w:val="20"/>
          <w:szCs w:val="20"/>
        </w:rPr>
        <w:t>§7</w:t>
      </w:r>
    </w:p>
    <w:p w14:paraId="56ECA3CA" w14:textId="77777777" w:rsidR="00355E0A" w:rsidRPr="003276FC" w:rsidRDefault="00355E0A" w:rsidP="00355E0A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4F5453F9" w14:textId="77777777" w:rsidR="00355E0A" w:rsidRPr="003276FC" w:rsidRDefault="00355E0A" w:rsidP="00355E0A">
      <w:pPr>
        <w:tabs>
          <w:tab w:val="num" w:pos="1080"/>
        </w:tabs>
        <w:spacing w:after="0"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14:paraId="71265E42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67FAEBE8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lastRenderedPageBreak/>
        <w:t xml:space="preserve">3) wystąpienia istotnej zmiany okoliczności powodującej, że wykonanie umowy nie leży </w:t>
      </w:r>
      <w:r w:rsidRPr="003276FC">
        <w:rPr>
          <w:rFonts w:ascii="Verdana" w:hAnsi="Verdana"/>
          <w:sz w:val="20"/>
          <w:szCs w:val="20"/>
        </w:rPr>
        <w:br/>
        <w:t>w interesie publicznym, czego nie można było przewidzieć w chwili zawarcia umowy.</w:t>
      </w:r>
    </w:p>
    <w:p w14:paraId="20390CB5" w14:textId="77777777" w:rsidR="00355E0A" w:rsidRPr="003276FC" w:rsidRDefault="00355E0A" w:rsidP="00355E0A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Pr="003276FC">
        <w:rPr>
          <w:rFonts w:ascii="Verdana" w:hAnsi="Verdana" w:cs="Verdana"/>
          <w:sz w:val="20"/>
          <w:szCs w:val="20"/>
        </w:rPr>
        <w:br/>
        <w:t>w ust.</w:t>
      </w:r>
      <w:r>
        <w:rPr>
          <w:rFonts w:ascii="Verdana" w:hAnsi="Verdana" w:cs="Verdana"/>
          <w:sz w:val="20"/>
          <w:szCs w:val="20"/>
        </w:rPr>
        <w:t xml:space="preserve"> </w:t>
      </w:r>
      <w:r w:rsidRPr="003276FC">
        <w:rPr>
          <w:rFonts w:ascii="Verdana" w:hAnsi="Verdana" w:cs="Verdana"/>
          <w:sz w:val="20"/>
          <w:szCs w:val="20"/>
        </w:rPr>
        <w:t>1 odnoszą się jedynie do tych usług przewidzianych do wykonania na podstawie niniejszej umowy, które nie zostały wykonane przed skorzystaniem przez Strony z prawa do odstąpienia od umowy.</w:t>
      </w:r>
    </w:p>
    <w:p w14:paraId="47A94509" w14:textId="77777777" w:rsidR="00072F0F" w:rsidRPr="003F2EA2" w:rsidRDefault="00355E0A" w:rsidP="003F2EA2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Pr="003276FC">
        <w:rPr>
          <w:rFonts w:ascii="Verdana" w:hAnsi="Verdana" w:cs="Verdana"/>
          <w:sz w:val="20"/>
          <w:szCs w:val="20"/>
        </w:rPr>
        <w:br/>
        <w:t xml:space="preserve">i okolicznościach wymienionych w ust. 1. </w:t>
      </w:r>
    </w:p>
    <w:p w14:paraId="43CA3679" w14:textId="77777777" w:rsidR="00072F0F" w:rsidRDefault="00355E0A" w:rsidP="00355E0A">
      <w:pPr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  <w:r>
        <w:rPr>
          <w:rFonts w:ascii="Verdana" w:eastAsia="Times New Roman" w:hAnsi="Verdana" w:cs="ArialMT"/>
          <w:sz w:val="20"/>
          <w:szCs w:val="20"/>
        </w:rPr>
        <w:t xml:space="preserve">                                </w:t>
      </w:r>
    </w:p>
    <w:p w14:paraId="3F988F62" w14:textId="41D44C76" w:rsidR="00355E0A" w:rsidRPr="001E2511" w:rsidRDefault="00072F0F" w:rsidP="00355E0A">
      <w:pPr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E2511">
        <w:rPr>
          <w:rFonts w:ascii="Verdana" w:eastAsia="Times New Roman" w:hAnsi="Verdana" w:cs="ArialMT"/>
          <w:b/>
          <w:sz w:val="20"/>
          <w:szCs w:val="20"/>
        </w:rPr>
        <w:t xml:space="preserve">                              </w:t>
      </w:r>
      <w:r w:rsidR="00355E0A" w:rsidRPr="001E2511">
        <w:rPr>
          <w:rFonts w:ascii="Verdana" w:eastAsia="Times New Roman" w:hAnsi="Verdana" w:cs="ArialMT"/>
          <w:b/>
          <w:sz w:val="20"/>
          <w:szCs w:val="20"/>
        </w:rPr>
        <w:t xml:space="preserve">                                </w:t>
      </w:r>
      <w:r w:rsidR="00355E0A" w:rsidRPr="001E2511">
        <w:rPr>
          <w:rFonts w:ascii="Verdana" w:eastAsia="Times New Roman" w:hAnsi="Verdana" w:cs="Arial"/>
          <w:b/>
          <w:sz w:val="20"/>
          <w:szCs w:val="20"/>
          <w:lang w:eastAsia="pl-PL"/>
        </w:rPr>
        <w:t>§8</w:t>
      </w:r>
    </w:p>
    <w:p w14:paraId="5AC16AC2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1. 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14:paraId="49296B3E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2. Wszelkie spory powstałe w związku z niewykonaniem lub nienależytym wykonaniem niniejszej umowy strony poddają pod rozstrzygnięcie sądu właściwego dla siedziby Zamawiającego.</w:t>
      </w:r>
    </w:p>
    <w:p w14:paraId="55041066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W sprawach nie uregulowanych niniejszą umową stosuje się przepisy Kodeksu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C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ywilnego.</w:t>
      </w:r>
    </w:p>
    <w:p w14:paraId="17F601F5" w14:textId="09D3BF5A" w:rsidR="00355E0A" w:rsidDel="001D6BFF" w:rsidRDefault="00355E0A" w:rsidP="00355E0A">
      <w:pPr>
        <w:spacing w:after="0" w:line="360" w:lineRule="auto"/>
        <w:rPr>
          <w:del w:id="271" w:author="Juszczyk Dawid" w:date="2024-10-16T14:35:00Z"/>
          <w:rFonts w:ascii="Verdana" w:eastAsia="Times New Roman" w:hAnsi="Verdana" w:cs="Arial"/>
          <w:sz w:val="20"/>
          <w:szCs w:val="20"/>
          <w:lang w:eastAsia="pl-PL"/>
        </w:rPr>
      </w:pPr>
    </w:p>
    <w:p w14:paraId="1B609918" w14:textId="63DDE670" w:rsidR="007D4620" w:rsidDel="001D6BFF" w:rsidRDefault="007D4620" w:rsidP="00355E0A">
      <w:pPr>
        <w:spacing w:after="0" w:line="360" w:lineRule="auto"/>
        <w:rPr>
          <w:del w:id="272" w:author="Juszczyk Dawid" w:date="2024-10-16T14:35:00Z"/>
          <w:rFonts w:ascii="Verdana" w:eastAsia="Times New Roman" w:hAnsi="Verdana" w:cs="Arial"/>
          <w:sz w:val="20"/>
          <w:szCs w:val="20"/>
          <w:lang w:eastAsia="pl-PL"/>
        </w:rPr>
      </w:pPr>
    </w:p>
    <w:p w14:paraId="52DE43C8" w14:textId="77777777" w:rsidR="007D4620" w:rsidRPr="00355E0A" w:rsidRDefault="007D4620" w:rsidP="00355E0A">
      <w:pPr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B5D2DE" w14:textId="1D0F78A6" w:rsidR="00355E0A" w:rsidRPr="001E2511" w:rsidRDefault="003F2EA2" w:rsidP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E2511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355E0A" w:rsidRPr="001E2511">
        <w:rPr>
          <w:rFonts w:ascii="Verdana" w:eastAsia="Times New Roman" w:hAnsi="Verdana" w:cs="Arial"/>
          <w:b/>
          <w:sz w:val="20"/>
          <w:szCs w:val="20"/>
          <w:lang w:eastAsia="pl-PL"/>
        </w:rPr>
        <w:t>§9</w:t>
      </w:r>
    </w:p>
    <w:p w14:paraId="016777B4" w14:textId="037BD457" w:rsidR="00355E0A" w:rsidRPr="00B961DC" w:rsidRDefault="003F2EA2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355E0A"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</w:t>
      </w:r>
      <w:ins w:id="273" w:author="Juszczyk Dawid" w:date="2024-10-16T14:18:00Z">
        <w:r w:rsidR="003858C9">
          <w:rPr>
            <w:rFonts w:ascii="Verdana" w:eastAsia="Times New Roman" w:hAnsi="Verdana" w:cs="Arial"/>
            <w:sz w:val="20"/>
            <w:szCs w:val="20"/>
            <w:lang w:eastAsia="pl-PL"/>
          </w:rPr>
          <w:br/>
        </w:r>
      </w:ins>
      <w:r w:rsidR="00355E0A"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z przetwarzaniem danych osobowych i w sprawie swobodnego przepływu takich danych oraz uchylenia dyrektywy 95/46/WE (dalej „RODO”). </w:t>
      </w:r>
    </w:p>
    <w:p w14:paraId="7967DAD3" w14:textId="48F4D0AE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   …………………………………...</w:t>
      </w:r>
      <w:ins w:id="274" w:author="Juszczyk Dawid" w:date="2024-10-16T14:36:00Z">
        <w:r w:rsidR="001D6BFF">
          <w:rPr>
            <w:rFonts w:ascii="Verdana" w:eastAsia="Times New Roman" w:hAnsi="Verdana" w:cs="Arial"/>
            <w:sz w:val="20"/>
            <w:szCs w:val="20"/>
            <w:lang w:eastAsia="pl-PL"/>
          </w:rPr>
          <w:t>.................</w:t>
        </w:r>
      </w:ins>
    </w:p>
    <w:p w14:paraId="2042D7D4" w14:textId="54E8D68D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3. Wykonawca zobowiązuje się poinformować wszystkie osoby fizyczne związane </w:t>
      </w:r>
      <w:ins w:id="275" w:author="Juszczyk Dawid" w:date="2024-10-16T14:17:00Z">
        <w:r w:rsidR="003858C9">
          <w:rPr>
            <w:rFonts w:ascii="Verdana" w:eastAsia="Times New Roman" w:hAnsi="Verdana" w:cs="Arial"/>
            <w:sz w:val="20"/>
            <w:szCs w:val="20"/>
            <w:lang w:eastAsia="pl-PL"/>
          </w:rPr>
          <w:br/>
        </w:r>
      </w:ins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z realizacją niniejszej umowy (w tym osoby fizyczne prowadzące działalność gospodarczą),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F5E92BE" w14:textId="77777777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Obowiązek, o którym mowa w ust. 3, zostanie wykonany poprzez przekazanie osobom których dane osobowe przetwarza Zamawiający aktualnej klauzuli informacyjnej do</w:t>
      </w:r>
      <w:r>
        <w:rPr>
          <w:rFonts w:ascii="Verdana" w:eastAsia="Times New Roman" w:hAnsi="Verdana" w:cs="Arial"/>
          <w:sz w:val="20"/>
          <w:szCs w:val="20"/>
          <w:lang w:eastAsia="pl-PL"/>
        </w:rPr>
        <w:t>stępnej na stronie internetowej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D0ABA">
        <w:t>https://www.gov.pl/web/gddkia/ochrona-danych-osobowych</w:t>
      </w:r>
      <w:r w:rsidRPr="00CD0ABA">
        <w:rPr>
          <w:rFonts w:ascii="Verdana" w:eastAsia="Times New Roman" w:hAnsi="Verdana" w:cs="Arial"/>
          <w:sz w:val="20"/>
          <w:szCs w:val="20"/>
          <w:lang w:eastAsia="pl-PL"/>
        </w:rPr>
        <w:t xml:space="preserve"> oraz przeprowadzenie wszelkich innych czynności niezbędnych do wykonania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 imieniu Zamawiającego obowiązku informacyjnego określonego w RODO wobec tych osób. Zmiana przez Zamawiającego treści klauzuli informacyjnej dostępnej na ww. stronie internetowej nie wymaga zmiany Umowy.  </w:t>
      </w:r>
    </w:p>
    <w:p w14:paraId="2A305BBD" w14:textId="77777777" w:rsidR="00072F0F" w:rsidRDefault="00355E0A" w:rsidP="003F2EA2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14:paraId="1C3C3DE6" w14:textId="77777777" w:rsidR="00072F0F" w:rsidRDefault="00072F0F" w:rsidP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1F6B08" w14:textId="77777777" w:rsidR="00355E0A" w:rsidRPr="008B6540" w:rsidDel="00E44A65" w:rsidRDefault="00355E0A" w:rsidP="00355E0A">
      <w:pPr>
        <w:spacing w:after="0" w:line="360" w:lineRule="auto"/>
        <w:ind w:left="284" w:hanging="284"/>
        <w:jc w:val="center"/>
        <w:rPr>
          <w:del w:id="276" w:author="Juszczyk Dawid" w:date="2024-10-16T14:56:00Z"/>
          <w:rFonts w:ascii="Verdana" w:eastAsia="Times New Roman" w:hAnsi="Verdana"/>
          <w:b/>
          <w:sz w:val="20"/>
          <w:szCs w:val="20"/>
          <w:lang w:eastAsia="pl-PL"/>
        </w:rPr>
      </w:pPr>
      <w:r w:rsidRPr="008B6540">
        <w:rPr>
          <w:rFonts w:ascii="Verdana" w:eastAsia="Times New Roman" w:hAnsi="Verdana"/>
          <w:b/>
          <w:sz w:val="20"/>
          <w:szCs w:val="20"/>
          <w:lang w:eastAsia="pl-PL"/>
        </w:rPr>
        <w:t>§ 10</w:t>
      </w:r>
    </w:p>
    <w:p w14:paraId="265A00E0" w14:textId="77777777" w:rsidR="00355E0A" w:rsidRPr="00355E0A" w:rsidRDefault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E06B96" w14:textId="28E540A8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072F0F">
        <w:rPr>
          <w:rFonts w:ascii="Verdana" w:eastAsia="Times New Roman" w:hAnsi="Verdana"/>
          <w:sz w:val="20"/>
          <w:szCs w:val="20"/>
          <w:lang w:eastAsia="pl-PL"/>
        </w:rPr>
        <w:t xml:space="preserve">Umowę sporządzono w </w:t>
      </w:r>
      <w:del w:id="277" w:author="Stefańska Aneta" w:date="2023-10-05T10:58:00Z">
        <w:r w:rsidR="00072F0F" w:rsidDel="006E4F80">
          <w:rPr>
            <w:rFonts w:ascii="Verdana" w:eastAsia="Times New Roman" w:hAnsi="Verdana"/>
            <w:sz w:val="20"/>
            <w:szCs w:val="20"/>
            <w:lang w:eastAsia="pl-PL"/>
          </w:rPr>
          <w:delText>czterech</w:delText>
        </w:r>
        <w:r w:rsidRPr="003276FC" w:rsidDel="006E4F80">
          <w:rPr>
            <w:rFonts w:ascii="Verdana" w:eastAsia="Times New Roman" w:hAnsi="Verdana"/>
            <w:sz w:val="20"/>
            <w:szCs w:val="20"/>
            <w:lang w:eastAsia="pl-PL"/>
          </w:rPr>
          <w:delText xml:space="preserve"> </w:delText>
        </w:r>
      </w:del>
      <w:ins w:id="278" w:author="Stefańska Aneta" w:date="2023-10-05T10:58:00Z">
        <w:r w:rsidR="006E4F80">
          <w:rPr>
            <w:rFonts w:ascii="Verdana" w:eastAsia="Times New Roman" w:hAnsi="Verdana"/>
            <w:sz w:val="20"/>
            <w:szCs w:val="20"/>
            <w:lang w:eastAsia="pl-PL"/>
          </w:rPr>
          <w:t>dwóch</w:t>
        </w:r>
        <w:r w:rsidR="006E4F80" w:rsidRPr="003276FC">
          <w:rPr>
            <w:rFonts w:ascii="Verdana" w:eastAsia="Times New Roman" w:hAnsi="Verdana"/>
            <w:sz w:val="20"/>
            <w:szCs w:val="20"/>
            <w:lang w:eastAsia="pl-PL"/>
          </w:rPr>
          <w:t xml:space="preserve"> </w:t>
        </w:r>
      </w:ins>
      <w:r w:rsidRPr="003276FC">
        <w:rPr>
          <w:rFonts w:ascii="Verdana" w:eastAsia="Times New Roman" w:hAnsi="Verdana"/>
          <w:sz w:val="20"/>
          <w:szCs w:val="20"/>
          <w:lang w:eastAsia="pl-PL"/>
        </w:rPr>
        <w:t>jednobrzmiących egze</w:t>
      </w:r>
      <w:r w:rsidR="00072F0F">
        <w:rPr>
          <w:rFonts w:ascii="Verdana" w:eastAsia="Times New Roman" w:hAnsi="Verdana"/>
          <w:sz w:val="20"/>
          <w:szCs w:val="20"/>
          <w:lang w:eastAsia="pl-PL"/>
        </w:rPr>
        <w:t xml:space="preserve">mplarzach, </w:t>
      </w:r>
      <w:del w:id="279" w:author="Stefańska Aneta" w:date="2023-10-05T10:58:00Z">
        <w:r w:rsidR="00072F0F" w:rsidDel="006E4F80">
          <w:rPr>
            <w:rFonts w:ascii="Verdana" w:eastAsia="Times New Roman" w:hAnsi="Verdana"/>
            <w:sz w:val="20"/>
            <w:szCs w:val="20"/>
            <w:lang w:eastAsia="pl-PL"/>
          </w:rPr>
          <w:delText>trzy egzemplarze dla Zamawiającego, jeden egzemplarz dla wykonawcy</w:delText>
        </w:r>
        <w:r w:rsidRPr="003276FC" w:rsidDel="006E4F80">
          <w:rPr>
            <w:rFonts w:ascii="Verdana" w:eastAsia="Times New Roman" w:hAnsi="Verdana"/>
            <w:sz w:val="20"/>
            <w:szCs w:val="20"/>
            <w:lang w:eastAsia="pl-PL"/>
          </w:rPr>
          <w:delText>.</w:delText>
        </w:r>
      </w:del>
      <w:ins w:id="280" w:author="Stefańska Aneta" w:date="2023-10-05T10:58:00Z">
        <w:r w:rsidR="006E4F80">
          <w:rPr>
            <w:rFonts w:ascii="Verdana" w:eastAsia="Times New Roman" w:hAnsi="Verdana"/>
            <w:sz w:val="20"/>
            <w:szCs w:val="20"/>
            <w:lang w:eastAsia="pl-PL"/>
          </w:rPr>
          <w:t xml:space="preserve">po jednym dla każdej ze </w:t>
        </w:r>
        <w:del w:id="281" w:author="Słowińska Dorota" w:date="2024-10-16T11:12:00Z">
          <w:r w:rsidR="006E4F80" w:rsidDel="003F636D">
            <w:rPr>
              <w:rFonts w:ascii="Verdana" w:eastAsia="Times New Roman" w:hAnsi="Verdana"/>
              <w:sz w:val="20"/>
              <w:szCs w:val="20"/>
              <w:lang w:eastAsia="pl-PL"/>
            </w:rPr>
            <w:delText>s</w:delText>
          </w:r>
        </w:del>
      </w:ins>
      <w:ins w:id="282" w:author="Słowińska Dorota" w:date="2024-10-16T11:12:00Z">
        <w:r w:rsidR="003F636D">
          <w:rPr>
            <w:rFonts w:ascii="Verdana" w:eastAsia="Times New Roman" w:hAnsi="Verdana"/>
            <w:sz w:val="20"/>
            <w:szCs w:val="20"/>
            <w:lang w:eastAsia="pl-PL"/>
          </w:rPr>
          <w:t>S</w:t>
        </w:r>
      </w:ins>
      <w:ins w:id="283" w:author="Stefańska Aneta" w:date="2023-10-05T10:58:00Z">
        <w:r w:rsidR="006E4F80">
          <w:rPr>
            <w:rFonts w:ascii="Verdana" w:eastAsia="Times New Roman" w:hAnsi="Verdana"/>
            <w:sz w:val="20"/>
            <w:szCs w:val="20"/>
            <w:lang w:eastAsia="pl-PL"/>
          </w:rPr>
          <w:t xml:space="preserve">tron. </w:t>
        </w:r>
      </w:ins>
    </w:p>
    <w:p w14:paraId="6D8C4E01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2. Integralną część niniejszej umowy stanowi:</w:t>
      </w:r>
    </w:p>
    <w:p w14:paraId="3A996783" w14:textId="395A1C83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Ogłoszenie</w:t>
      </w:r>
      <w:ins w:id="284" w:author="Słowińska Dorota" w:date="2024-10-16T11:12:00Z">
        <w:r w:rsidR="003F636D">
          <w:rPr>
            <w:rFonts w:ascii="Verdana" w:eastAsia="Times New Roman" w:hAnsi="Verdana"/>
            <w:sz w:val="20"/>
            <w:szCs w:val="20"/>
            <w:lang w:eastAsia="pl-PL"/>
          </w:rPr>
          <w:t>,</w:t>
        </w:r>
      </w:ins>
    </w:p>
    <w:p w14:paraId="2A24DCD7" w14:textId="40E81842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Opis przedmiotu zamówienia</w:t>
      </w:r>
      <w:ins w:id="285" w:author="Słowińska Dorota" w:date="2024-10-16T11:12:00Z">
        <w:r w:rsidR="003F636D">
          <w:rPr>
            <w:rFonts w:ascii="Verdana" w:eastAsia="Times New Roman" w:hAnsi="Verdana"/>
            <w:sz w:val="20"/>
            <w:szCs w:val="20"/>
            <w:lang w:eastAsia="pl-PL"/>
          </w:rPr>
          <w:t>,</w:t>
        </w:r>
      </w:ins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338EC2F" w14:textId="5265E0BE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Oferta Wykonawcy</w:t>
      </w:r>
      <w:ins w:id="286" w:author="Słowińska Dorota" w:date="2024-10-16T11:12:00Z">
        <w:r w:rsidR="003F636D">
          <w:rPr>
            <w:rFonts w:ascii="Verdana" w:eastAsia="Times New Roman" w:hAnsi="Verdana"/>
            <w:sz w:val="20"/>
            <w:szCs w:val="20"/>
            <w:lang w:eastAsia="pl-PL"/>
          </w:rPr>
          <w:t>.</w:t>
        </w:r>
      </w:ins>
    </w:p>
    <w:p w14:paraId="19C9BD3D" w14:textId="77777777" w:rsid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</w:p>
    <w:p w14:paraId="6B6D91CB" w14:textId="77777777" w:rsidR="00D57F2E" w:rsidRP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-BoldMT"/>
          <w:bCs/>
          <w:sz w:val="20"/>
          <w:szCs w:val="20"/>
        </w:rPr>
      </w:pPr>
    </w:p>
    <w:p w14:paraId="657F0145" w14:textId="77777777" w:rsidR="00D57F2E" w:rsidRPr="005B099F" w:rsidRDefault="00D57F2E" w:rsidP="00D57F2E">
      <w:pPr>
        <w:pStyle w:val="Akapitzlist"/>
        <w:ind w:left="785"/>
        <w:jc w:val="center"/>
        <w:rPr>
          <w:rFonts w:ascii="Verdana" w:eastAsia="Times New Roman" w:hAnsi="Verdana" w:cs="Arial-BoldMT"/>
          <w:bCs/>
          <w:sz w:val="20"/>
          <w:szCs w:val="20"/>
        </w:rPr>
      </w:pPr>
    </w:p>
    <w:p w14:paraId="196FB517" w14:textId="204D87DF" w:rsidR="005B099F" w:rsidRPr="00797C72" w:rsidRDefault="00355E0A" w:rsidP="001E2511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5B099F" w:rsidRPr="00797C72" w:rsidSect="001E2511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uszczyk Dawid" w:date="2024-10-09T13:52:00Z" w:initials="JD">
    <w:p w14:paraId="06EFE1D8" w14:textId="77777777" w:rsidR="00D9078C" w:rsidRDefault="00D9078C">
      <w:pPr>
        <w:pStyle w:val="Tekstkomentarza"/>
      </w:pPr>
      <w:r>
        <w:rPr>
          <w:rStyle w:val="Odwoaniedokomentarza"/>
        </w:rPr>
        <w:annotationRef/>
      </w:r>
    </w:p>
    <w:p w14:paraId="55542AD2" w14:textId="411C6A64" w:rsidR="00D9078C" w:rsidRDefault="00650F56">
      <w:pPr>
        <w:pStyle w:val="Tekstkomentarza"/>
      </w:pPr>
      <w:r>
        <w:rPr>
          <w:rFonts w:ascii="Verdana" w:hAnsi="Verdana" w:cs="Tahoma"/>
          <w:b/>
        </w:rPr>
        <w:pict w14:anchorId="166E01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6pt;height:.75pt" strokeweight="0">
            <v:stroke endcap="round"/>
            <v:imagedata r:id="rId1" o:title=""/>
            <v:path shadowok="f" fillok="f" insetpenok="f"/>
            <o:lock v:ext="edit" rotation="t" verticies="t" text="t" shapetype="t"/>
            <o:ink i="AAB=&#10;" annotation="t"/>
          </v:shape>
        </w:pict>
      </w:r>
    </w:p>
  </w:comment>
  <w:comment w:id="14" w:author="Słowińska Dorota" w:date="2024-10-16T13:18:00Z" w:initials="HD">
    <w:p w14:paraId="5443C265" w14:textId="343155F0" w:rsidR="00DB3A56" w:rsidRDefault="00DB3A56">
      <w:pPr>
        <w:pStyle w:val="Tekstkomentarza"/>
      </w:pPr>
      <w:r>
        <w:rPr>
          <w:rStyle w:val="Odwoaniedokomentarza"/>
        </w:rPr>
        <w:annotationRef/>
      </w:r>
      <w:r>
        <w:t>A nie sześć?</w:t>
      </w:r>
    </w:p>
  </w:comment>
  <w:comment w:id="35" w:author="Słowińska Dorota [2]" w:date="2024-10-23T10:29:00Z" w:initials="HD">
    <w:p w14:paraId="78780FE6" w14:textId="067C6FA6" w:rsidR="004023FD" w:rsidRDefault="004023FD">
      <w:pPr>
        <w:pStyle w:val="Tekstkomentarza"/>
      </w:pPr>
      <w:r>
        <w:rPr>
          <w:rStyle w:val="Odwoaniedokomentarza"/>
        </w:rPr>
        <w:annotationRef/>
      </w:r>
      <w:r>
        <w:t>Skoro ust. 4 został usunięty, to zastrzeżenie już nie jest potrzebne.</w:t>
      </w:r>
    </w:p>
  </w:comment>
  <w:comment w:id="41" w:author="Słowińska Dorota" w:date="2024-10-16T10:37:00Z" w:initials="HD">
    <w:p w14:paraId="1AA6326D" w14:textId="314EE11A" w:rsidR="00A47281" w:rsidRDefault="00A47281">
      <w:pPr>
        <w:pStyle w:val="Tekstkomentarza"/>
      </w:pPr>
      <w:r>
        <w:rPr>
          <w:rStyle w:val="Odwoaniedokomentarza"/>
        </w:rPr>
        <w:annotationRef/>
      </w:r>
      <w:r>
        <w:t>Gdzie jest o tym informacja? Jeśli są takie obiekty, to powinny być</w:t>
      </w:r>
      <w:r w:rsidR="00FA4DF6">
        <w:t xml:space="preserve"> one wymienione i powinno być to spó</w:t>
      </w:r>
      <w:r w:rsidR="00DE0BE1">
        <w:t>jne z par. 2 ust. 1 oraz z par. o karach umownych.</w:t>
      </w:r>
    </w:p>
  </w:comment>
  <w:comment w:id="141" w:author="Słowińska Dorota" w:date="2024-10-16T10:44:00Z" w:initials="HD">
    <w:p w14:paraId="581F4796" w14:textId="6DF313A2" w:rsidR="00FA4DF6" w:rsidRDefault="00FA4DF6">
      <w:pPr>
        <w:pStyle w:val="Tekstkomentarza"/>
      </w:pPr>
      <w:r>
        <w:rPr>
          <w:rStyle w:val="Odwoaniedokomentarza"/>
        </w:rPr>
        <w:annotationRef/>
      </w:r>
      <w:r>
        <w:t>To powinno być w par. 3, który dotyczy wynagrodzenia.</w:t>
      </w:r>
    </w:p>
  </w:comment>
  <w:comment w:id="214" w:author="Słowińska Dorota" w:date="2024-10-16T10:51:00Z" w:initials="HD">
    <w:p w14:paraId="5F799DAF" w14:textId="01071801" w:rsidR="00CE59A2" w:rsidRDefault="00CE59A2">
      <w:pPr>
        <w:pStyle w:val="Tekstkomentarza"/>
      </w:pPr>
      <w:r>
        <w:rPr>
          <w:rStyle w:val="Odwoaniedokomentarza"/>
        </w:rPr>
        <w:annotationRef/>
      </w:r>
      <w:r>
        <w:t xml:space="preserve">Czy na pewno chodzi o to, żeby były wystawiane faktury miesięczne?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542AD2" w15:done="0"/>
  <w15:commentEx w15:paraId="5443C265" w15:done="0"/>
  <w15:commentEx w15:paraId="78780FE6" w15:done="0"/>
  <w15:commentEx w15:paraId="1AA6326D" w15:done="0"/>
  <w15:commentEx w15:paraId="581F4796" w15:done="0"/>
  <w15:commentEx w15:paraId="5F799DA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10911" w16cex:dateUtc="2024-10-09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542AD2" w16cid:durableId="2AB10911"/>
  <w16cid:commentId w16cid:paraId="5443C265" w16cid:durableId="2ABA452F"/>
  <w16cid:commentId w16cid:paraId="1AA6326D" w16cid:durableId="2ABA4530"/>
  <w16cid:commentId w16cid:paraId="581F4796" w16cid:durableId="2ABA4532"/>
  <w16cid:commentId w16cid:paraId="5F799DAF" w16cid:durableId="2ABA453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2C454" w14:textId="77777777" w:rsidR="00650F56" w:rsidRDefault="00650F56" w:rsidP="007D4620">
      <w:pPr>
        <w:spacing w:after="0" w:line="240" w:lineRule="auto"/>
      </w:pPr>
      <w:r>
        <w:separator/>
      </w:r>
    </w:p>
  </w:endnote>
  <w:endnote w:type="continuationSeparator" w:id="0">
    <w:p w14:paraId="217C48EF" w14:textId="77777777" w:rsidR="00650F56" w:rsidRDefault="00650F56" w:rsidP="007D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71BD8t00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441182"/>
      <w:docPartObj>
        <w:docPartGallery w:val="Page Numbers (Bottom of Page)"/>
        <w:docPartUnique/>
      </w:docPartObj>
    </w:sdtPr>
    <w:sdtEndPr/>
    <w:sdtContent>
      <w:p w14:paraId="67685E68" w14:textId="787491FE" w:rsidR="007D4620" w:rsidRDefault="007D46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B28">
          <w:rPr>
            <w:noProof/>
          </w:rPr>
          <w:t>4</w:t>
        </w:r>
        <w:r>
          <w:fldChar w:fldCharType="end"/>
        </w:r>
      </w:p>
    </w:sdtContent>
  </w:sdt>
  <w:p w14:paraId="2EB26473" w14:textId="77777777" w:rsidR="007D4620" w:rsidRDefault="007D46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2C8E7" w14:textId="77777777" w:rsidR="00650F56" w:rsidRDefault="00650F56" w:rsidP="007D4620">
      <w:pPr>
        <w:spacing w:after="0" w:line="240" w:lineRule="auto"/>
      </w:pPr>
      <w:r>
        <w:separator/>
      </w:r>
    </w:p>
  </w:footnote>
  <w:footnote w:type="continuationSeparator" w:id="0">
    <w:p w14:paraId="744D528B" w14:textId="77777777" w:rsidR="00650F56" w:rsidRDefault="00650F56" w:rsidP="007D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21B1"/>
    <w:multiLevelType w:val="hybridMultilevel"/>
    <w:tmpl w:val="6298F2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5321"/>
        </w:tabs>
        <w:ind w:left="532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4421"/>
        </w:tabs>
        <w:ind w:left="4421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5636"/>
        </w:tabs>
        <w:ind w:left="5636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861"/>
        </w:tabs>
        <w:ind w:left="58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581"/>
        </w:tabs>
        <w:ind w:left="65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01"/>
        </w:tabs>
        <w:ind w:left="73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021"/>
        </w:tabs>
        <w:ind w:left="80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741"/>
        </w:tabs>
        <w:ind w:left="87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461"/>
        </w:tabs>
        <w:ind w:left="9461" w:hanging="180"/>
      </w:pPr>
    </w:lvl>
  </w:abstractNum>
  <w:abstractNum w:abstractNumId="2" w15:restartNumberingAfterBreak="0">
    <w:nsid w:val="199B13DE"/>
    <w:multiLevelType w:val="hybridMultilevel"/>
    <w:tmpl w:val="80165500"/>
    <w:lvl w:ilvl="0" w:tplc="4D368A7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B7644"/>
    <w:multiLevelType w:val="hybridMultilevel"/>
    <w:tmpl w:val="B7A482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333E"/>
    <w:multiLevelType w:val="hybridMultilevel"/>
    <w:tmpl w:val="668A3162"/>
    <w:lvl w:ilvl="0" w:tplc="EBEA0E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A25"/>
    <w:multiLevelType w:val="hybridMultilevel"/>
    <w:tmpl w:val="5F68A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550D"/>
    <w:multiLevelType w:val="hybridMultilevel"/>
    <w:tmpl w:val="35740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42897"/>
    <w:multiLevelType w:val="hybridMultilevel"/>
    <w:tmpl w:val="ACFE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F447E"/>
    <w:multiLevelType w:val="hybridMultilevel"/>
    <w:tmpl w:val="E398C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20617"/>
    <w:multiLevelType w:val="hybridMultilevel"/>
    <w:tmpl w:val="6D109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02A"/>
    <w:multiLevelType w:val="hybridMultilevel"/>
    <w:tmpl w:val="D50A75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301EFD"/>
    <w:multiLevelType w:val="hybridMultilevel"/>
    <w:tmpl w:val="001EE2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653869"/>
    <w:multiLevelType w:val="hybridMultilevel"/>
    <w:tmpl w:val="C066797A"/>
    <w:lvl w:ilvl="0" w:tplc="EBEA0E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BF34F5"/>
    <w:multiLevelType w:val="hybridMultilevel"/>
    <w:tmpl w:val="A2D09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2"/>
  </w:num>
  <w:num w:numId="14">
    <w:abstractNumId w:val="1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szczyk Dawid">
    <w15:presenceInfo w15:providerId="AD" w15:userId="S::djuszczyk@gddkia.gov.pl::f4af7183-1008-4f81-b43b-babb6980d339"/>
  </w15:person>
  <w15:person w15:author="Żatkiewicz Barbara">
    <w15:presenceInfo w15:providerId="AD" w15:userId="S::bzatkiewicz@gddkia.gov.pl::6e2637d5-745d-4a1c-a022-75438a372b1d"/>
  </w15:person>
  <w15:person w15:author="Stefańska Aneta">
    <w15:presenceInfo w15:providerId="AD" w15:userId="S-1-5-21-2797994229-2454865769-3146988229-41294"/>
  </w15:person>
  <w15:person w15:author="Słowińska Dorota">
    <w15:presenceInfo w15:providerId="AD" w15:userId="S-1-5-21-2797994229-2454865769-3146988229-49401"/>
  </w15:person>
  <w15:person w15:author="Słowińska Dorota [2]">
    <w15:presenceInfo w15:providerId="AD" w15:userId="S-1-5-21-2797994229-2454865769-3146988229-49401"/>
  </w15:person>
  <w15:person w15:author="Słowińska Dorota [3]">
    <w15:presenceInfo w15:providerId="AD" w15:userId="S-1-5-21-2797994229-2454865769-3146988229-49401"/>
  </w15:person>
  <w15:person w15:author="Andrzejczak Kacper">
    <w15:presenceInfo w15:providerId="AD" w15:userId="S-1-5-21-2797994229-2454865769-3146988229-46758"/>
  </w15:person>
  <w15:person w15:author="Łatecka Agata">
    <w15:presenceInfo w15:providerId="AD" w15:userId="S::alatecka@gddkia.gov.pl::ccdd42f6-cfb8-4abe-9887-a4bfeafab7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1E"/>
    <w:rsid w:val="00045166"/>
    <w:rsid w:val="00072F0F"/>
    <w:rsid w:val="000B0BBE"/>
    <w:rsid w:val="000C37DC"/>
    <w:rsid w:val="0015309A"/>
    <w:rsid w:val="00186EA4"/>
    <w:rsid w:val="001B1ED5"/>
    <w:rsid w:val="001D26AC"/>
    <w:rsid w:val="001D6BFF"/>
    <w:rsid w:val="001E2511"/>
    <w:rsid w:val="00205052"/>
    <w:rsid w:val="002058FD"/>
    <w:rsid w:val="00211763"/>
    <w:rsid w:val="00283F4A"/>
    <w:rsid w:val="00336E2C"/>
    <w:rsid w:val="00354F41"/>
    <w:rsid w:val="00355E0A"/>
    <w:rsid w:val="00357730"/>
    <w:rsid w:val="003858C9"/>
    <w:rsid w:val="003A43F9"/>
    <w:rsid w:val="003F2EA2"/>
    <w:rsid w:val="003F636D"/>
    <w:rsid w:val="004023FD"/>
    <w:rsid w:val="0045336E"/>
    <w:rsid w:val="00462458"/>
    <w:rsid w:val="00462881"/>
    <w:rsid w:val="00471EE0"/>
    <w:rsid w:val="00494D47"/>
    <w:rsid w:val="005B099F"/>
    <w:rsid w:val="00650F56"/>
    <w:rsid w:val="006B289C"/>
    <w:rsid w:val="006B37DF"/>
    <w:rsid w:val="006C79EC"/>
    <w:rsid w:val="006D6161"/>
    <w:rsid w:val="006E4F80"/>
    <w:rsid w:val="00751683"/>
    <w:rsid w:val="007721AE"/>
    <w:rsid w:val="00797C72"/>
    <w:rsid w:val="007A1CA4"/>
    <w:rsid w:val="007A4694"/>
    <w:rsid w:val="007D4620"/>
    <w:rsid w:val="008576A3"/>
    <w:rsid w:val="00861482"/>
    <w:rsid w:val="0087131E"/>
    <w:rsid w:val="008B6540"/>
    <w:rsid w:val="008F4F9B"/>
    <w:rsid w:val="0091374A"/>
    <w:rsid w:val="0092685E"/>
    <w:rsid w:val="009544D2"/>
    <w:rsid w:val="009A5D36"/>
    <w:rsid w:val="00A47281"/>
    <w:rsid w:val="00A77383"/>
    <w:rsid w:val="00AA3D0C"/>
    <w:rsid w:val="00AB252C"/>
    <w:rsid w:val="00AD600A"/>
    <w:rsid w:val="00B14EDF"/>
    <w:rsid w:val="00B15DD7"/>
    <w:rsid w:val="00B270DF"/>
    <w:rsid w:val="00B71767"/>
    <w:rsid w:val="00B8444A"/>
    <w:rsid w:val="00B857C7"/>
    <w:rsid w:val="00BB0768"/>
    <w:rsid w:val="00BC19E0"/>
    <w:rsid w:val="00BD17F6"/>
    <w:rsid w:val="00BF776E"/>
    <w:rsid w:val="00C136AA"/>
    <w:rsid w:val="00C309F5"/>
    <w:rsid w:val="00C56874"/>
    <w:rsid w:val="00CA67FA"/>
    <w:rsid w:val="00CA6CC2"/>
    <w:rsid w:val="00CE59A2"/>
    <w:rsid w:val="00D10E51"/>
    <w:rsid w:val="00D216BA"/>
    <w:rsid w:val="00D223C0"/>
    <w:rsid w:val="00D416A1"/>
    <w:rsid w:val="00D52E0E"/>
    <w:rsid w:val="00D5554D"/>
    <w:rsid w:val="00D57F2E"/>
    <w:rsid w:val="00D74E21"/>
    <w:rsid w:val="00D8639B"/>
    <w:rsid w:val="00D9078C"/>
    <w:rsid w:val="00DB3A56"/>
    <w:rsid w:val="00DE0BE1"/>
    <w:rsid w:val="00E0197A"/>
    <w:rsid w:val="00E27B28"/>
    <w:rsid w:val="00E43E1D"/>
    <w:rsid w:val="00E44A65"/>
    <w:rsid w:val="00E44B8C"/>
    <w:rsid w:val="00E66587"/>
    <w:rsid w:val="00E975C1"/>
    <w:rsid w:val="00EB3963"/>
    <w:rsid w:val="00ED6AF7"/>
    <w:rsid w:val="00F765A0"/>
    <w:rsid w:val="00FA4DF6"/>
    <w:rsid w:val="00FE3AE2"/>
    <w:rsid w:val="00FE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1BD5"/>
  <w15:chartTrackingRefBased/>
  <w15:docId w15:val="{6D75A297-4F77-4BE3-B32F-4577267B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09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Obiekt,List Paragraph1,Odstavec,Normal,Akapit z listą3,Akapit z listą31,Wypunktowanie,Normal2,Asia 2  Akapit z listą,tekst normalny,Preambuła,BulletC,Wyliczanie,Bullets"/>
    <w:basedOn w:val="Normalny"/>
    <w:link w:val="AkapitzlistZnak"/>
    <w:uiPriority w:val="1"/>
    <w:qFormat/>
    <w:rsid w:val="005B099F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,Obiekt Znak,List Paragraph1 Znak,Odstavec Znak,Normal Znak,Akapit z listą3 Znak,Akapit z listą31 Znak,Wypunktowanie Znak,Normal2 Znak,BulletC Znak"/>
    <w:basedOn w:val="Domylnaczcionkaakapitu"/>
    <w:link w:val="Akapitzlist"/>
    <w:uiPriority w:val="1"/>
    <w:locked/>
    <w:rsid w:val="005B099F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B3963"/>
    <w:rPr>
      <w:rFonts w:ascii="MS Reference Sans Serif" w:hAnsi="MS Reference Sans Serif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B3963"/>
    <w:pPr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eastAsiaTheme="minorHAnsi" w:hAnsi="MS Reference Sans Serif" w:cstheme="minorBidi"/>
    </w:rPr>
  </w:style>
  <w:style w:type="paragraph" w:customStyle="1" w:styleId="Akapitzlist1">
    <w:name w:val="Akapit z listą1"/>
    <w:basedOn w:val="Normalny"/>
    <w:rsid w:val="000C37D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F0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7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70D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7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70DF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6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6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047C-3B7C-40BD-B484-AB8F47F3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7</Pages>
  <Words>1893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Hryniewiecka Dorota</cp:lastModifiedBy>
  <cp:revision>22</cp:revision>
  <cp:lastPrinted>2023-06-15T09:55:00Z</cp:lastPrinted>
  <dcterms:created xsi:type="dcterms:W3CDTF">2024-10-09T10:56:00Z</dcterms:created>
  <dcterms:modified xsi:type="dcterms:W3CDTF">2024-10-23T09:12:00Z</dcterms:modified>
</cp:coreProperties>
</file>